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B93710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</w:t>
      </w:r>
      <w:r w:rsidR="000B3AE1">
        <w:rPr>
          <w:b/>
          <w:bCs/>
          <w:sz w:val="32"/>
          <w:szCs w:val="32"/>
          <w:u w:val="single"/>
        </w:rPr>
        <w:t>СКОГО ОКРУГА</w:t>
      </w:r>
      <w:r w:rsidRPr="001871AC">
        <w:rPr>
          <w:b/>
          <w:bCs/>
          <w:sz w:val="32"/>
          <w:szCs w:val="32"/>
          <w:u w:val="single"/>
        </w:rPr>
        <w:t xml:space="preserve">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9B61C9" w:rsidRPr="00923906" w:rsidRDefault="009B61C9" w:rsidP="009B61C9">
      <w:pPr>
        <w:ind w:left="-1701" w:right="-850"/>
        <w:jc w:val="center"/>
        <w:rPr>
          <w:b/>
          <w:bCs/>
          <w:u w:val="single"/>
        </w:rPr>
      </w:pPr>
      <w:r w:rsidRPr="009E1035">
        <w:rPr>
          <w:b/>
          <w:bCs/>
          <w:u w:val="single"/>
        </w:rPr>
        <w:t>__________</w:t>
      </w:r>
      <w:r w:rsidRPr="00923906">
        <w:rPr>
          <w:b/>
          <w:bCs/>
        </w:rPr>
        <w:t>№</w:t>
      </w:r>
      <w:r>
        <w:rPr>
          <w:b/>
          <w:bCs/>
          <w:u w:val="single"/>
        </w:rPr>
        <w:t>_______</w:t>
      </w:r>
    </w:p>
    <w:p w:rsidR="009B61C9" w:rsidRDefault="009B61C9" w:rsidP="009B61C9">
      <w:pPr>
        <w:pStyle w:val="a3"/>
        <w:jc w:val="right"/>
        <w:rPr>
          <w:rFonts w:ascii="Times New Roman" w:eastAsia="Batang" w:hAnsi="Times New Roman" w:cs="Times New Roman"/>
          <w:bCs/>
          <w:sz w:val="26"/>
          <w:szCs w:val="26"/>
        </w:rPr>
      </w:pPr>
      <w:r>
        <w:rPr>
          <w:rFonts w:ascii="Times New Roman" w:eastAsia="Batang" w:hAnsi="Times New Roman" w:cs="Times New Roman"/>
          <w:bCs/>
          <w:sz w:val="26"/>
          <w:szCs w:val="26"/>
        </w:rPr>
        <w:t>ПРОЕКТ</w:t>
      </w:r>
    </w:p>
    <w:p w:rsidR="0016270E" w:rsidRDefault="0016270E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</w:p>
    <w:p w:rsidR="00E81E6F" w:rsidRPr="002A74E1" w:rsidRDefault="00E81E6F" w:rsidP="009B61C9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2A74E1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</w:p>
    <w:p w:rsidR="00470AA1" w:rsidRPr="002A74E1" w:rsidRDefault="00E81E6F" w:rsidP="00B601DC">
      <w:pPr>
        <w:pStyle w:val="a3"/>
        <w:tabs>
          <w:tab w:val="left" w:pos="6521"/>
          <w:tab w:val="left" w:pos="6946"/>
        </w:tabs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>Решение Совета депутатов город</w:t>
      </w:r>
      <w:r w:rsidR="00470AA1"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ского округа </w:t>
      </w:r>
    </w:p>
    <w:p w:rsidR="00EC75DE" w:rsidRDefault="00E81E6F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A74E1">
        <w:rPr>
          <w:rFonts w:ascii="Times New Roman" w:eastAsia="Batang" w:hAnsi="Times New Roman" w:cs="Times New Roman"/>
          <w:bCs/>
          <w:sz w:val="28"/>
          <w:szCs w:val="28"/>
        </w:rPr>
        <w:t xml:space="preserve">Лыткарино </w:t>
      </w:r>
      <w:r w:rsidR="00EC75DE" w:rsidRPr="00255B49">
        <w:rPr>
          <w:rFonts w:ascii="Times New Roman" w:eastAsia="Batang" w:hAnsi="Times New Roman" w:cs="Times New Roman"/>
          <w:bCs/>
          <w:sz w:val="28"/>
        </w:rPr>
        <w:t xml:space="preserve">«Об утверждении бюджета </w:t>
      </w:r>
    </w:p>
    <w:p w:rsidR="00EC75DE" w:rsidRDefault="00EC75DE" w:rsidP="00EC75DE">
      <w:pPr>
        <w:pStyle w:val="a3"/>
        <w:jc w:val="both"/>
        <w:rPr>
          <w:rFonts w:ascii="Times New Roman" w:eastAsia="Batang" w:hAnsi="Times New Roman" w:cs="Times New Roman"/>
          <w:bCs/>
          <w:sz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>город</w:t>
      </w:r>
      <w:r>
        <w:rPr>
          <w:rFonts w:ascii="Times New Roman" w:eastAsia="Batang" w:hAnsi="Times New Roman" w:cs="Times New Roman"/>
          <w:bCs/>
          <w:sz w:val="28"/>
        </w:rPr>
        <w:t xml:space="preserve">ского округа </w:t>
      </w:r>
      <w:r w:rsidRPr="00255B49">
        <w:rPr>
          <w:rFonts w:ascii="Times New Roman" w:eastAsia="Batang" w:hAnsi="Times New Roman" w:cs="Times New Roman"/>
          <w:bCs/>
          <w:sz w:val="28"/>
        </w:rPr>
        <w:t>Лыткарино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>на  20</w:t>
      </w:r>
      <w:r>
        <w:rPr>
          <w:rFonts w:ascii="Times New Roman" w:eastAsia="Batang" w:hAnsi="Times New Roman" w:cs="Times New Roman"/>
          <w:bCs/>
          <w:sz w:val="28"/>
        </w:rPr>
        <w:t>20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</w:p>
    <w:p w:rsidR="00B601DC" w:rsidRPr="002A74E1" w:rsidRDefault="00EC75DE" w:rsidP="00EC75DE">
      <w:pPr>
        <w:pStyle w:val="a3"/>
        <w:jc w:val="both"/>
        <w:rPr>
          <w:sz w:val="28"/>
          <w:szCs w:val="28"/>
        </w:rPr>
      </w:pPr>
      <w:r w:rsidRPr="00255B49">
        <w:rPr>
          <w:rFonts w:ascii="Times New Roman" w:eastAsia="Batang" w:hAnsi="Times New Roman" w:cs="Times New Roman"/>
          <w:bCs/>
          <w:sz w:val="28"/>
        </w:rPr>
        <w:t xml:space="preserve">и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на плановый </w:t>
      </w:r>
      <w:r>
        <w:rPr>
          <w:rFonts w:ascii="Times New Roman" w:eastAsia="Batang" w:hAnsi="Times New Roman" w:cs="Times New Roman"/>
          <w:bCs/>
          <w:sz w:val="28"/>
        </w:rPr>
        <w:t xml:space="preserve"> </w:t>
      </w:r>
      <w:r w:rsidRPr="00255B49">
        <w:rPr>
          <w:rFonts w:ascii="Times New Roman" w:eastAsia="Batang" w:hAnsi="Times New Roman" w:cs="Times New Roman"/>
          <w:bCs/>
          <w:sz w:val="28"/>
        </w:rPr>
        <w:t>период 20</w:t>
      </w:r>
      <w:r>
        <w:rPr>
          <w:rFonts w:ascii="Times New Roman" w:eastAsia="Batang" w:hAnsi="Times New Roman" w:cs="Times New Roman"/>
          <w:bCs/>
          <w:sz w:val="28"/>
        </w:rPr>
        <w:t>21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и 20</w:t>
      </w:r>
      <w:r>
        <w:rPr>
          <w:rFonts w:ascii="Times New Roman" w:eastAsia="Batang" w:hAnsi="Times New Roman" w:cs="Times New Roman"/>
          <w:bCs/>
          <w:sz w:val="28"/>
        </w:rPr>
        <w:t>22</w:t>
      </w:r>
      <w:r w:rsidRPr="00255B49">
        <w:rPr>
          <w:rFonts w:ascii="Times New Roman" w:eastAsia="Batang" w:hAnsi="Times New Roman" w:cs="Times New Roman"/>
          <w:bCs/>
          <w:sz w:val="28"/>
        </w:rPr>
        <w:t xml:space="preserve"> годов» </w:t>
      </w:r>
      <w:r w:rsidR="002F120F">
        <w:rPr>
          <w:sz w:val="28"/>
          <w:szCs w:val="28"/>
        </w:rPr>
        <w:t xml:space="preserve"> </w:t>
      </w:r>
    </w:p>
    <w:p w:rsidR="008B00BD" w:rsidRPr="002A74E1" w:rsidRDefault="008B00BD" w:rsidP="008302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C72FEC" w:rsidRPr="00F975B0" w:rsidRDefault="009B61C9" w:rsidP="00C72FEC">
      <w:pPr>
        <w:autoSpaceDE w:val="0"/>
        <w:autoSpaceDN w:val="0"/>
        <w:adjustRightInd w:val="0"/>
        <w:ind w:firstLine="708"/>
        <w:jc w:val="both"/>
        <w:rPr>
          <w:kern w:val="16"/>
          <w:sz w:val="28"/>
          <w:szCs w:val="28"/>
        </w:rPr>
      </w:pPr>
      <w:proofErr w:type="gramStart"/>
      <w:r w:rsidRPr="00F975B0">
        <w:rPr>
          <w:sz w:val="28"/>
          <w:szCs w:val="28"/>
        </w:rPr>
        <w:t>В соответствии с Бюджетным кодексом Российской Федерации,</w:t>
      </w:r>
      <w:r w:rsidR="00D9625B">
        <w:rPr>
          <w:sz w:val="28"/>
          <w:szCs w:val="28"/>
        </w:rPr>
        <w:t xml:space="preserve"> </w:t>
      </w:r>
      <w:r w:rsidR="00D9625B" w:rsidRPr="00D9625B">
        <w:rPr>
          <w:bCs/>
          <w:spacing w:val="4"/>
          <w:kern w:val="36"/>
          <w:sz w:val="28"/>
          <w:szCs w:val="28"/>
        </w:rPr>
        <w:t xml:space="preserve">Законом Московской области </w:t>
      </w:r>
      <w:r w:rsidR="00D9625B">
        <w:rPr>
          <w:bCs/>
          <w:spacing w:val="4"/>
          <w:kern w:val="36"/>
          <w:sz w:val="28"/>
          <w:szCs w:val="28"/>
        </w:rPr>
        <w:t>от 1</w:t>
      </w:r>
      <w:r w:rsidR="009F47CE">
        <w:rPr>
          <w:bCs/>
          <w:spacing w:val="4"/>
          <w:kern w:val="36"/>
          <w:sz w:val="28"/>
          <w:szCs w:val="28"/>
        </w:rPr>
        <w:t>6</w:t>
      </w:r>
      <w:r w:rsidR="00D9625B">
        <w:rPr>
          <w:bCs/>
          <w:spacing w:val="4"/>
          <w:kern w:val="36"/>
          <w:sz w:val="28"/>
          <w:szCs w:val="28"/>
        </w:rPr>
        <w:t xml:space="preserve">.12.2019 </w:t>
      </w:r>
      <w:r w:rsidR="00D9625B" w:rsidRPr="00D9625B">
        <w:rPr>
          <w:bCs/>
          <w:spacing w:val="4"/>
          <w:kern w:val="36"/>
          <w:sz w:val="28"/>
          <w:szCs w:val="28"/>
        </w:rPr>
        <w:t>№ 26</w:t>
      </w:r>
      <w:r w:rsidR="009F47CE">
        <w:rPr>
          <w:bCs/>
          <w:spacing w:val="4"/>
          <w:kern w:val="36"/>
          <w:sz w:val="28"/>
          <w:szCs w:val="28"/>
        </w:rPr>
        <w:t>1</w:t>
      </w:r>
      <w:r w:rsidR="00D9625B" w:rsidRPr="00D9625B">
        <w:rPr>
          <w:bCs/>
          <w:spacing w:val="4"/>
          <w:kern w:val="36"/>
          <w:sz w:val="28"/>
          <w:szCs w:val="28"/>
        </w:rPr>
        <w:t>/2019-ОЗ «</w:t>
      </w:r>
      <w:r w:rsidR="007C66E8" w:rsidRPr="007C66E8">
        <w:rPr>
          <w:sz w:val="28"/>
          <w:szCs w:val="28"/>
        </w:rPr>
        <w:t>О бюджете Московской области на 2020 год и на плановый период 2021 и 2022 годов</w:t>
      </w:r>
      <w:r w:rsidR="00D9625B" w:rsidRPr="00D9625B">
        <w:rPr>
          <w:bCs/>
          <w:spacing w:val="4"/>
          <w:kern w:val="36"/>
          <w:sz w:val="28"/>
          <w:szCs w:val="28"/>
        </w:rPr>
        <w:t>»</w:t>
      </w:r>
      <w:r w:rsidR="004B6622">
        <w:rPr>
          <w:bCs/>
          <w:spacing w:val="4"/>
          <w:kern w:val="36"/>
          <w:sz w:val="28"/>
          <w:szCs w:val="28"/>
        </w:rPr>
        <w:t>, письмом Министерства строительного комплекса Московской области от 0</w:t>
      </w:r>
      <w:r w:rsidR="00FE273A">
        <w:rPr>
          <w:bCs/>
          <w:spacing w:val="4"/>
          <w:kern w:val="36"/>
          <w:sz w:val="28"/>
          <w:szCs w:val="28"/>
        </w:rPr>
        <w:t>9</w:t>
      </w:r>
      <w:r w:rsidR="004B6622">
        <w:rPr>
          <w:bCs/>
          <w:spacing w:val="4"/>
          <w:kern w:val="36"/>
          <w:sz w:val="28"/>
          <w:szCs w:val="28"/>
        </w:rPr>
        <w:t>.12.2019 №22Исх-12</w:t>
      </w:r>
      <w:r w:rsidR="00FE273A">
        <w:rPr>
          <w:bCs/>
          <w:spacing w:val="4"/>
          <w:kern w:val="36"/>
          <w:sz w:val="28"/>
          <w:szCs w:val="28"/>
        </w:rPr>
        <w:t>333</w:t>
      </w:r>
      <w:r w:rsidR="004B6622">
        <w:rPr>
          <w:bCs/>
          <w:spacing w:val="4"/>
          <w:kern w:val="36"/>
          <w:sz w:val="28"/>
          <w:szCs w:val="28"/>
        </w:rPr>
        <w:t xml:space="preserve">/4.1, письмом Министерства жилищно-коммунального хозяйства Московской области от 06.12.2019 №12Исх-13570, </w:t>
      </w:r>
      <w:r w:rsidR="00C72FEC" w:rsidRPr="008D5D2D">
        <w:rPr>
          <w:kern w:val="16"/>
          <w:sz w:val="28"/>
          <w:szCs w:val="28"/>
        </w:rPr>
        <w:t xml:space="preserve">а </w:t>
      </w:r>
      <w:r w:rsidR="00C72FEC" w:rsidRPr="00F975B0">
        <w:rPr>
          <w:kern w:val="16"/>
          <w:sz w:val="28"/>
          <w:szCs w:val="28"/>
        </w:rPr>
        <w:t>также с учетом необходимости решения первоочередн</w:t>
      </w:r>
      <w:bookmarkStart w:id="0" w:name="_GoBack"/>
      <w:bookmarkEnd w:id="0"/>
      <w:r w:rsidR="00C72FEC" w:rsidRPr="00F975B0">
        <w:rPr>
          <w:kern w:val="16"/>
          <w:sz w:val="28"/>
          <w:szCs w:val="28"/>
        </w:rPr>
        <w:t>ых задач муниципального образования «Город</w:t>
      </w:r>
      <w:r w:rsidR="004B6622">
        <w:rPr>
          <w:kern w:val="16"/>
          <w:sz w:val="28"/>
          <w:szCs w:val="28"/>
        </w:rPr>
        <w:t>ской округ</w:t>
      </w:r>
      <w:proofErr w:type="gramEnd"/>
      <w:r w:rsidR="00C72FEC" w:rsidRPr="00F975B0">
        <w:rPr>
          <w:kern w:val="16"/>
          <w:sz w:val="28"/>
          <w:szCs w:val="28"/>
        </w:rPr>
        <w:t xml:space="preserve"> Лыткарино Московской области», </w:t>
      </w:r>
    </w:p>
    <w:p w:rsidR="00E93F73" w:rsidRDefault="00E93F73" w:rsidP="00F47B9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B61C9" w:rsidRPr="001233BA" w:rsidRDefault="009B61C9" w:rsidP="009B61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E2671" w:rsidRPr="002A74E1" w:rsidRDefault="00E81E6F" w:rsidP="00BD7E8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2A74E1">
        <w:rPr>
          <w:b/>
          <w:i/>
          <w:kern w:val="16"/>
          <w:sz w:val="28"/>
          <w:szCs w:val="28"/>
        </w:rPr>
        <w:t>Совет депутатов город</w:t>
      </w:r>
      <w:r w:rsidR="000B3AE1" w:rsidRPr="002A74E1">
        <w:rPr>
          <w:b/>
          <w:i/>
          <w:kern w:val="16"/>
          <w:sz w:val="28"/>
          <w:szCs w:val="28"/>
        </w:rPr>
        <w:t>ского округа</w:t>
      </w:r>
      <w:r w:rsidRPr="002A74E1">
        <w:rPr>
          <w:b/>
          <w:i/>
          <w:kern w:val="16"/>
          <w:sz w:val="28"/>
          <w:szCs w:val="28"/>
        </w:rPr>
        <w:t xml:space="preserve"> Лыткарино решил:</w:t>
      </w:r>
    </w:p>
    <w:p w:rsidR="00B37E1B" w:rsidRPr="002A74E1" w:rsidRDefault="00B37E1B" w:rsidP="00BD7E8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1. Утвердить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и  на плановый  период 2021 и 2022 годов</w:t>
      </w:r>
      <w:r w:rsidR="008B7F67" w:rsidRPr="008B7F67">
        <w:rPr>
          <w:rFonts w:ascii="Times New Roman" w:hAnsi="Times New Roman" w:cs="Times New Roman"/>
          <w:sz w:val="28"/>
          <w:szCs w:val="28"/>
        </w:rPr>
        <w:t xml:space="preserve"> </w:t>
      </w:r>
      <w:r w:rsidRPr="008B7F67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E81E6F" w:rsidRPr="008B7F67" w:rsidRDefault="00E81E6F" w:rsidP="008B7F67">
      <w:pPr>
        <w:pStyle w:val="a3"/>
        <w:spacing w:before="120"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B7F67">
        <w:rPr>
          <w:rFonts w:ascii="Times New Roman" w:hAnsi="Times New Roman" w:cs="Times New Roman"/>
          <w:sz w:val="28"/>
          <w:szCs w:val="28"/>
        </w:rPr>
        <w:t xml:space="preserve">2. Направить настоящие изменения и дополнения в бюджет </w:t>
      </w:r>
      <w:r w:rsidR="008B7F67" w:rsidRPr="008B7F67">
        <w:rPr>
          <w:rFonts w:ascii="Times New Roman" w:eastAsia="Batang" w:hAnsi="Times New Roman" w:cs="Times New Roman"/>
          <w:bCs/>
          <w:sz w:val="28"/>
        </w:rPr>
        <w:t>городского округа Лыткарино на  2020 год  и  на плановый  период 2021 и 2022 годов</w:t>
      </w:r>
      <w:r w:rsidRPr="008B7F67">
        <w:rPr>
          <w:rFonts w:ascii="Times New Roman" w:hAnsi="Times New Roman" w:cs="Times New Roman"/>
          <w:sz w:val="28"/>
          <w:szCs w:val="28"/>
        </w:rPr>
        <w:t xml:space="preserve"> Главе город</w:t>
      </w:r>
      <w:r w:rsidR="00F306CB" w:rsidRPr="008B7F67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 w:rsidRPr="008B7F67">
        <w:rPr>
          <w:rFonts w:ascii="Times New Roman" w:hAnsi="Times New Roman" w:cs="Times New Roman"/>
          <w:sz w:val="28"/>
          <w:szCs w:val="28"/>
        </w:rPr>
        <w:t xml:space="preserve"> Лыткарино для подписания и  опубликования в газете «</w:t>
      </w:r>
      <w:proofErr w:type="spellStart"/>
      <w:r w:rsidRPr="008B7F67">
        <w:rPr>
          <w:rFonts w:ascii="Times New Roman" w:hAnsi="Times New Roman" w:cs="Times New Roman"/>
          <w:sz w:val="28"/>
          <w:szCs w:val="28"/>
        </w:rPr>
        <w:t>Лыткаринские</w:t>
      </w:r>
      <w:proofErr w:type="spellEnd"/>
      <w:r w:rsidRPr="008B7F67">
        <w:rPr>
          <w:rFonts w:ascii="Times New Roman" w:hAnsi="Times New Roman" w:cs="Times New Roman"/>
          <w:sz w:val="28"/>
          <w:szCs w:val="28"/>
        </w:rPr>
        <w:t xml:space="preserve"> вести».</w:t>
      </w:r>
    </w:p>
    <w:p w:rsidR="00E81E6F" w:rsidRPr="002A74E1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2A74E1">
        <w:rPr>
          <w:sz w:val="28"/>
          <w:szCs w:val="28"/>
        </w:rPr>
        <w:t xml:space="preserve">3. </w:t>
      </w:r>
      <w:proofErr w:type="gramStart"/>
      <w:r w:rsidRPr="002A74E1">
        <w:rPr>
          <w:sz w:val="28"/>
          <w:szCs w:val="28"/>
        </w:rPr>
        <w:t>Разместить</w:t>
      </w:r>
      <w:proofErr w:type="gramEnd"/>
      <w:r w:rsidRPr="002A74E1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240C0B" w:rsidRPr="002A74E1" w:rsidRDefault="00240C0B" w:rsidP="00626C5F">
      <w:pPr>
        <w:shd w:val="clear" w:color="auto" w:fill="FFFFFF"/>
        <w:rPr>
          <w:bCs/>
          <w:sz w:val="28"/>
          <w:szCs w:val="28"/>
        </w:rPr>
      </w:pPr>
    </w:p>
    <w:p w:rsidR="000B3AE1" w:rsidRPr="002A74E1" w:rsidRDefault="000B3AE1" w:rsidP="00626C5F">
      <w:pPr>
        <w:shd w:val="clear" w:color="auto" w:fill="FFFFFF"/>
        <w:rPr>
          <w:bCs/>
          <w:sz w:val="28"/>
          <w:szCs w:val="28"/>
        </w:rPr>
      </w:pPr>
    </w:p>
    <w:p w:rsidR="00E81E6F" w:rsidRPr="002A74E1" w:rsidRDefault="00E81E6F" w:rsidP="00626C5F">
      <w:pPr>
        <w:shd w:val="clear" w:color="auto" w:fill="FFFFFF"/>
        <w:rPr>
          <w:bCs/>
          <w:sz w:val="28"/>
          <w:szCs w:val="28"/>
        </w:rPr>
      </w:pPr>
      <w:r w:rsidRPr="002A74E1">
        <w:rPr>
          <w:bCs/>
          <w:sz w:val="28"/>
          <w:szCs w:val="28"/>
        </w:rPr>
        <w:t>Председател</w:t>
      </w:r>
      <w:r w:rsidR="00B37E1B" w:rsidRPr="002A74E1">
        <w:rPr>
          <w:bCs/>
          <w:sz w:val="28"/>
          <w:szCs w:val="28"/>
        </w:rPr>
        <w:t>ь</w:t>
      </w:r>
      <w:r w:rsidRPr="002A74E1">
        <w:rPr>
          <w:bCs/>
          <w:sz w:val="28"/>
          <w:szCs w:val="28"/>
        </w:rPr>
        <w:t xml:space="preserve"> Совета депутатов </w:t>
      </w:r>
    </w:p>
    <w:p w:rsidR="00E81E6F" w:rsidRPr="002A74E1" w:rsidRDefault="00F306CB" w:rsidP="00626C5F">
      <w:pPr>
        <w:shd w:val="clear" w:color="auto" w:fill="FFFFFF"/>
        <w:rPr>
          <w:sz w:val="28"/>
          <w:szCs w:val="28"/>
        </w:rPr>
      </w:pPr>
      <w:r w:rsidRPr="002A74E1">
        <w:rPr>
          <w:bCs/>
          <w:sz w:val="28"/>
          <w:szCs w:val="28"/>
        </w:rPr>
        <w:t>г</w:t>
      </w:r>
      <w:r w:rsidR="00E81E6F" w:rsidRPr="002A74E1">
        <w:rPr>
          <w:bCs/>
          <w:sz w:val="28"/>
          <w:szCs w:val="28"/>
        </w:rPr>
        <w:t>ород</w:t>
      </w:r>
      <w:r w:rsidRPr="002A74E1">
        <w:rPr>
          <w:bCs/>
          <w:sz w:val="28"/>
          <w:szCs w:val="28"/>
        </w:rPr>
        <w:t>ского округ</w:t>
      </w:r>
      <w:r w:rsidR="00E81E6F" w:rsidRPr="002A74E1">
        <w:rPr>
          <w:bCs/>
          <w:sz w:val="28"/>
          <w:szCs w:val="28"/>
        </w:rPr>
        <w:t xml:space="preserve">а Лыткарино                                                             </w:t>
      </w:r>
      <w:r w:rsidR="00B37E1B" w:rsidRPr="002A74E1">
        <w:rPr>
          <w:bCs/>
          <w:sz w:val="28"/>
          <w:szCs w:val="28"/>
        </w:rPr>
        <w:t>В.В.Дерябин</w:t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  <w:r w:rsidR="00E81E6F" w:rsidRPr="002A74E1">
        <w:rPr>
          <w:sz w:val="28"/>
          <w:szCs w:val="28"/>
        </w:rPr>
        <w:tab/>
      </w:r>
    </w:p>
    <w:p w:rsidR="00145476" w:rsidRDefault="00145476" w:rsidP="00626C5F">
      <w:pPr>
        <w:shd w:val="clear" w:color="auto" w:fill="FFFFFF"/>
        <w:rPr>
          <w:sz w:val="27"/>
          <w:szCs w:val="27"/>
        </w:rPr>
      </w:pPr>
    </w:p>
    <w:p w:rsidR="004B6622" w:rsidRDefault="004B6622" w:rsidP="00626C5F">
      <w:pPr>
        <w:shd w:val="clear" w:color="auto" w:fill="FFFFFF"/>
        <w:rPr>
          <w:sz w:val="27"/>
          <w:szCs w:val="27"/>
        </w:rPr>
      </w:pPr>
    </w:p>
    <w:p w:rsidR="004B6622" w:rsidRDefault="004B6622" w:rsidP="00626C5F">
      <w:pPr>
        <w:shd w:val="clear" w:color="auto" w:fill="FFFFFF"/>
        <w:rPr>
          <w:sz w:val="27"/>
          <w:szCs w:val="27"/>
        </w:rPr>
      </w:pPr>
    </w:p>
    <w:p w:rsidR="004B6622" w:rsidRDefault="004B6622" w:rsidP="00626C5F">
      <w:pPr>
        <w:shd w:val="clear" w:color="auto" w:fill="FFFFFF"/>
        <w:rPr>
          <w:sz w:val="27"/>
          <w:szCs w:val="27"/>
        </w:rPr>
      </w:pPr>
    </w:p>
    <w:p w:rsidR="004B6622" w:rsidRDefault="004B6622" w:rsidP="00626C5F">
      <w:pPr>
        <w:shd w:val="clear" w:color="auto" w:fill="FFFFFF"/>
        <w:rPr>
          <w:sz w:val="27"/>
          <w:szCs w:val="27"/>
        </w:rPr>
      </w:pPr>
    </w:p>
    <w:p w:rsidR="004D5CA3" w:rsidRDefault="004D5CA3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</w:t>
      </w:r>
      <w:r w:rsidR="00F306CB">
        <w:rPr>
          <w:rFonts w:ascii="Cambria" w:eastAsia="Batang" w:hAnsi="Cambria" w:cs="Times New Roman"/>
          <w:sz w:val="24"/>
        </w:rPr>
        <w:t xml:space="preserve">ского округа </w:t>
      </w:r>
      <w:r>
        <w:rPr>
          <w:rFonts w:ascii="Cambria" w:eastAsia="Batang" w:hAnsi="Cambria" w:cs="Times New Roman"/>
          <w:sz w:val="24"/>
        </w:rPr>
        <w:t>Лыткарино</w:t>
      </w:r>
    </w:p>
    <w:p w:rsidR="00E81E6F" w:rsidRPr="00957A1B" w:rsidRDefault="005E1C4A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</w:t>
      </w:r>
      <w:r w:rsidR="00E81E6F">
        <w:rPr>
          <w:rFonts w:ascii="Cambria" w:eastAsia="Batang" w:hAnsi="Cambria" w:cs="Times New Roman"/>
          <w:sz w:val="24"/>
        </w:rPr>
        <w:t>т</w:t>
      </w:r>
      <w:r w:rsidR="009B61C9">
        <w:rPr>
          <w:rFonts w:ascii="Cambria" w:eastAsia="Batang" w:hAnsi="Cambria" w:cs="Times New Roman"/>
          <w:sz w:val="24"/>
        </w:rPr>
        <w:t>_______________</w:t>
      </w:r>
      <w:r w:rsidR="00E81E6F">
        <w:rPr>
          <w:rFonts w:ascii="Cambria" w:eastAsia="Batang" w:hAnsi="Cambria" w:cs="Times New Roman"/>
          <w:sz w:val="24"/>
        </w:rPr>
        <w:t xml:space="preserve"> №</w:t>
      </w:r>
      <w:r w:rsidR="009B61C9">
        <w:rPr>
          <w:rFonts w:ascii="Cambria" w:eastAsia="Batang" w:hAnsi="Cambria" w:cs="Times New Roman"/>
          <w:sz w:val="24"/>
        </w:rPr>
        <w:t>_______</w:t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02105" w:rsidRDefault="00E02105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8B7F67" w:rsidRPr="008B7F67" w:rsidRDefault="00E81E6F" w:rsidP="008B7F67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color w:val="000000"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 w:rsidR="00B8277C">
        <w:rPr>
          <w:rFonts w:eastAsia="Batang"/>
          <w:b/>
          <w:bCs/>
          <w:caps/>
          <w:sz w:val="36"/>
          <w:szCs w:val="36"/>
        </w:rPr>
        <w:t xml:space="preserve"> </w:t>
      </w:r>
      <w:r w:rsidR="008B7F67" w:rsidRPr="008B7F67">
        <w:rPr>
          <w:rFonts w:eastAsia="Batang"/>
          <w:b/>
          <w:bCs/>
          <w:caps/>
          <w:color w:val="000000"/>
          <w:sz w:val="36"/>
          <w:szCs w:val="36"/>
        </w:rPr>
        <w:t xml:space="preserve">ГородСКОГО ОКРУГА ЛЫТКАРИНО </w:t>
      </w:r>
    </w:p>
    <w:p w:rsidR="008B7F67" w:rsidRPr="008B7F67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aps/>
          <w:color w:val="000000"/>
          <w:sz w:val="36"/>
          <w:szCs w:val="36"/>
        </w:rPr>
      </w:pPr>
      <w:r w:rsidRPr="008B7F67">
        <w:rPr>
          <w:rFonts w:eastAsia="Batang"/>
          <w:b/>
          <w:bCs/>
          <w:caps/>
          <w:color w:val="000000"/>
          <w:sz w:val="36"/>
          <w:szCs w:val="36"/>
        </w:rPr>
        <w:t xml:space="preserve">НА 2020 ГОД </w:t>
      </w:r>
      <w:r w:rsidRPr="008B7F67">
        <w:rPr>
          <w:b/>
          <w:caps/>
          <w:color w:val="000000"/>
          <w:sz w:val="36"/>
          <w:szCs w:val="36"/>
        </w:rPr>
        <w:t xml:space="preserve">и НА плановый период </w:t>
      </w:r>
    </w:p>
    <w:p w:rsidR="008B7F67" w:rsidRPr="008B7F67" w:rsidRDefault="008B7F67" w:rsidP="008B7F67">
      <w:pPr>
        <w:autoSpaceDE w:val="0"/>
        <w:autoSpaceDN w:val="0"/>
        <w:adjustRightInd w:val="0"/>
        <w:spacing w:before="120"/>
        <w:jc w:val="center"/>
        <w:rPr>
          <w:b/>
          <w:color w:val="000000"/>
          <w:sz w:val="36"/>
          <w:szCs w:val="36"/>
        </w:rPr>
      </w:pPr>
      <w:r w:rsidRPr="008B7F67">
        <w:rPr>
          <w:b/>
          <w:caps/>
          <w:color w:val="000000"/>
          <w:sz w:val="36"/>
          <w:szCs w:val="36"/>
        </w:rPr>
        <w:t>2021</w:t>
      </w:r>
      <w:proofErr w:type="gramStart"/>
      <w:r w:rsidRPr="008B7F67">
        <w:rPr>
          <w:b/>
          <w:caps/>
          <w:color w:val="000000"/>
          <w:sz w:val="36"/>
          <w:szCs w:val="36"/>
        </w:rPr>
        <w:t xml:space="preserve"> и</w:t>
      </w:r>
      <w:proofErr w:type="gramEnd"/>
      <w:r w:rsidRPr="008B7F67">
        <w:rPr>
          <w:b/>
          <w:caps/>
          <w:color w:val="000000"/>
          <w:sz w:val="36"/>
          <w:szCs w:val="36"/>
        </w:rPr>
        <w:t xml:space="preserve"> 2022 годов</w:t>
      </w:r>
    </w:p>
    <w:p w:rsidR="00834FF9" w:rsidRDefault="004B3507" w:rsidP="004920DD">
      <w:pPr>
        <w:pStyle w:val="a3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</w:t>
      </w:r>
    </w:p>
    <w:p w:rsidR="008B7F67" w:rsidRPr="00923906" w:rsidRDefault="004920DD" w:rsidP="008B7F67">
      <w:pPr>
        <w:ind w:left="-1701" w:right="-850"/>
        <w:jc w:val="center"/>
        <w:rPr>
          <w:b/>
          <w:bCs/>
          <w:u w:val="single"/>
        </w:rPr>
      </w:pPr>
      <w:r w:rsidRPr="00A471AC">
        <w:rPr>
          <w:rFonts w:eastAsia="Batang"/>
          <w:b/>
          <w:bCs/>
          <w:sz w:val="22"/>
          <w:szCs w:val="22"/>
        </w:rPr>
        <w:t>(</w:t>
      </w:r>
      <w:proofErr w:type="gramStart"/>
      <w:r w:rsidRPr="00A471AC">
        <w:rPr>
          <w:rFonts w:eastAsia="Batang"/>
          <w:b/>
          <w:bCs/>
          <w:sz w:val="22"/>
          <w:szCs w:val="22"/>
        </w:rPr>
        <w:t>утвержденный</w:t>
      </w:r>
      <w:proofErr w:type="gramEnd"/>
      <w:r w:rsidR="008B7F67">
        <w:rPr>
          <w:rFonts w:eastAsia="Batang"/>
          <w:b/>
          <w:bCs/>
          <w:sz w:val="22"/>
          <w:szCs w:val="22"/>
        </w:rPr>
        <w:t xml:space="preserve"> </w:t>
      </w:r>
      <w:r w:rsidR="00DA65F3">
        <w:rPr>
          <w:rFonts w:eastAsia="Batang"/>
          <w:b/>
          <w:bCs/>
          <w:sz w:val="22"/>
          <w:szCs w:val="22"/>
        </w:rPr>
        <w:t>Р</w:t>
      </w:r>
      <w:r w:rsidRPr="00A471AC">
        <w:rPr>
          <w:rFonts w:eastAsia="Batang"/>
          <w:b/>
          <w:bCs/>
          <w:sz w:val="22"/>
          <w:szCs w:val="22"/>
        </w:rPr>
        <w:t xml:space="preserve">ешением Совета депутатов </w:t>
      </w:r>
      <w:proofErr w:type="spellStart"/>
      <w:r w:rsidRPr="00A471AC">
        <w:rPr>
          <w:rFonts w:eastAsia="Batang"/>
          <w:b/>
          <w:bCs/>
          <w:sz w:val="22"/>
          <w:szCs w:val="22"/>
        </w:rPr>
        <w:t>г</w:t>
      </w:r>
      <w:r w:rsidR="00DA65F3">
        <w:rPr>
          <w:rFonts w:eastAsia="Batang"/>
          <w:b/>
          <w:bCs/>
          <w:sz w:val="22"/>
          <w:szCs w:val="22"/>
        </w:rPr>
        <w:t>.</w:t>
      </w:r>
      <w:r w:rsidRPr="00A471AC">
        <w:rPr>
          <w:rFonts w:eastAsia="Batang"/>
          <w:b/>
          <w:bCs/>
          <w:sz w:val="22"/>
          <w:szCs w:val="22"/>
        </w:rPr>
        <w:t>о</w:t>
      </w:r>
      <w:proofErr w:type="spellEnd"/>
      <w:r w:rsidR="00DA65F3">
        <w:rPr>
          <w:rFonts w:eastAsia="Batang"/>
          <w:b/>
          <w:bCs/>
          <w:sz w:val="22"/>
          <w:szCs w:val="22"/>
        </w:rPr>
        <w:t>.</w:t>
      </w:r>
      <w:r w:rsidRPr="00A471AC">
        <w:rPr>
          <w:rFonts w:eastAsia="Batang"/>
          <w:b/>
          <w:bCs/>
          <w:sz w:val="22"/>
          <w:szCs w:val="22"/>
        </w:rPr>
        <w:t xml:space="preserve"> Лыткарино </w:t>
      </w:r>
      <w:r w:rsidR="008B7F67">
        <w:rPr>
          <w:b/>
          <w:bCs/>
        </w:rPr>
        <w:t xml:space="preserve">05.12.2019 </w:t>
      </w:r>
      <w:r w:rsidR="008B7F67" w:rsidRPr="001568E2">
        <w:rPr>
          <w:b/>
          <w:bCs/>
        </w:rPr>
        <w:t xml:space="preserve"> </w:t>
      </w:r>
      <w:r w:rsidR="008B7F67" w:rsidRPr="00923906">
        <w:rPr>
          <w:b/>
          <w:bCs/>
        </w:rPr>
        <w:t>№</w:t>
      </w:r>
      <w:r w:rsidR="008B7F67">
        <w:rPr>
          <w:b/>
          <w:bCs/>
        </w:rPr>
        <w:t xml:space="preserve"> 474/56)</w:t>
      </w:r>
    </w:p>
    <w:p w:rsidR="00227B36" w:rsidRPr="009B61C9" w:rsidRDefault="00227B36" w:rsidP="004920DD">
      <w:pPr>
        <w:pStyle w:val="a3"/>
        <w:jc w:val="center"/>
        <w:rPr>
          <w:rFonts w:ascii="Times New Roman" w:eastAsia="Batang" w:hAnsi="Times New Roman" w:cs="Times New Roman"/>
          <w:b/>
          <w:bCs/>
          <w:strike/>
          <w:sz w:val="22"/>
          <w:szCs w:val="22"/>
        </w:rPr>
      </w:pPr>
    </w:p>
    <w:p w:rsidR="002574E6" w:rsidRDefault="00143E9B" w:rsidP="00EE0ACB">
      <w:pPr>
        <w:pStyle w:val="a9"/>
        <w:numPr>
          <w:ilvl w:val="0"/>
          <w:numId w:val="1"/>
        </w:numPr>
        <w:tabs>
          <w:tab w:val="left" w:pos="0"/>
          <w:tab w:val="left" w:pos="993"/>
        </w:tabs>
        <w:autoSpaceDE w:val="0"/>
        <w:autoSpaceDN w:val="0"/>
        <w:adjustRightInd w:val="0"/>
        <w:spacing w:before="240" w:after="240"/>
        <w:ind w:left="0" w:firstLine="567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</w:t>
      </w:r>
      <w:r w:rsidR="002574E6" w:rsidRPr="0053760B">
        <w:rPr>
          <w:bCs/>
          <w:sz w:val="28"/>
          <w:szCs w:val="28"/>
        </w:rPr>
        <w:t>тать</w:t>
      </w:r>
      <w:r w:rsidR="00F916FB">
        <w:rPr>
          <w:bCs/>
          <w:sz w:val="28"/>
          <w:szCs w:val="28"/>
        </w:rPr>
        <w:t>ю</w:t>
      </w:r>
      <w:r w:rsidR="002574E6" w:rsidRPr="0053760B">
        <w:rPr>
          <w:bCs/>
          <w:sz w:val="28"/>
          <w:szCs w:val="28"/>
        </w:rPr>
        <w:t xml:space="preserve"> 1 изложить в следующей редакции:</w:t>
      </w:r>
    </w:p>
    <w:p w:rsidR="00F916FB" w:rsidRPr="0053625D" w:rsidRDefault="009F5B46" w:rsidP="00F916FB">
      <w:pPr>
        <w:tabs>
          <w:tab w:val="left" w:pos="851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53625D">
        <w:rPr>
          <w:sz w:val="26"/>
          <w:szCs w:val="26"/>
        </w:rPr>
        <w:t>«</w:t>
      </w:r>
      <w:r w:rsidR="00F916FB" w:rsidRPr="0053625D">
        <w:rPr>
          <w:sz w:val="26"/>
          <w:szCs w:val="26"/>
        </w:rPr>
        <w:t xml:space="preserve">1. </w:t>
      </w:r>
      <w:r w:rsidR="00F916FB" w:rsidRPr="0053625D">
        <w:rPr>
          <w:bCs/>
          <w:sz w:val="28"/>
          <w:szCs w:val="28"/>
        </w:rPr>
        <w:t>Утвердить основные характеристики бюджета городского округа</w:t>
      </w:r>
      <w:ins w:id="1" w:author="Архипова Наталья Петровна" w:date="2019-10-26T12:55:00Z">
        <w:r w:rsidR="00F916FB" w:rsidRPr="0053625D">
          <w:rPr>
            <w:bCs/>
            <w:sz w:val="28"/>
            <w:szCs w:val="28"/>
          </w:rPr>
          <w:t xml:space="preserve"> </w:t>
        </w:r>
      </w:ins>
      <w:r w:rsidR="00F916FB" w:rsidRPr="0053625D">
        <w:rPr>
          <w:bCs/>
          <w:sz w:val="28"/>
          <w:szCs w:val="28"/>
        </w:rPr>
        <w:t>Лыткарино  на 2020 год:</w:t>
      </w:r>
    </w:p>
    <w:p w:rsidR="00F916FB" w:rsidRPr="0053625D" w:rsidRDefault="00F916FB" w:rsidP="00F916FB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53625D">
        <w:rPr>
          <w:sz w:val="28"/>
          <w:szCs w:val="28"/>
        </w:rPr>
        <w:t xml:space="preserve">а) </w:t>
      </w:r>
      <w:r w:rsidRPr="0053625D">
        <w:rPr>
          <w:bCs/>
          <w:sz w:val="28"/>
          <w:szCs w:val="28"/>
        </w:rPr>
        <w:t xml:space="preserve">общий объем доходов бюджета городского округа Лыткарино в сумме                       </w:t>
      </w:r>
      <w:r w:rsidRPr="0053625D">
        <w:rPr>
          <w:bCs/>
          <w:sz w:val="28"/>
          <w:szCs w:val="28"/>
        </w:rPr>
        <w:br/>
        <w:t xml:space="preserve"> 2 135 068,2 </w:t>
      </w:r>
      <w:r w:rsidRPr="0053625D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1 106 616,5 тыс. рублей; </w:t>
      </w:r>
    </w:p>
    <w:p w:rsidR="00F916FB" w:rsidRPr="0053625D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53625D">
        <w:rPr>
          <w:sz w:val="28"/>
          <w:szCs w:val="28"/>
        </w:rPr>
        <w:t xml:space="preserve">б) </w:t>
      </w:r>
      <w:r w:rsidRPr="0053625D">
        <w:rPr>
          <w:bCs/>
          <w:sz w:val="28"/>
          <w:szCs w:val="28"/>
        </w:rPr>
        <w:t>общий объем расходов бюджета городского округа Лыткарино                           в сумме  2 147 189,4 тыс. рублей;</w:t>
      </w:r>
    </w:p>
    <w:p w:rsidR="00F916FB" w:rsidRPr="0053625D" w:rsidRDefault="00F916FB" w:rsidP="00F916FB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6"/>
          <w:szCs w:val="26"/>
        </w:rPr>
      </w:pPr>
      <w:r w:rsidRPr="0053625D">
        <w:rPr>
          <w:bCs/>
          <w:sz w:val="28"/>
          <w:szCs w:val="28"/>
        </w:rPr>
        <w:t>в)   дефицит бюджета городского округа Лыткарино в сумме 12 121,2 тыс. рублей</w:t>
      </w:r>
      <w:r w:rsidRPr="0053625D">
        <w:rPr>
          <w:sz w:val="26"/>
          <w:szCs w:val="26"/>
        </w:rPr>
        <w:t>.</w:t>
      </w:r>
    </w:p>
    <w:p w:rsidR="00F916FB" w:rsidRPr="0053625D" w:rsidRDefault="00F916FB" w:rsidP="00F916FB">
      <w:pPr>
        <w:spacing w:before="240"/>
        <w:ind w:firstLine="709"/>
        <w:jc w:val="both"/>
        <w:rPr>
          <w:sz w:val="28"/>
          <w:szCs w:val="28"/>
        </w:rPr>
      </w:pPr>
      <w:r w:rsidRPr="0053625D">
        <w:rPr>
          <w:sz w:val="28"/>
          <w:szCs w:val="28"/>
        </w:rPr>
        <w:t>2. Утвердить основные характеристики бюджета городского округа Лыткарино на плановый период 2021 и 2022 годов:</w:t>
      </w:r>
    </w:p>
    <w:p w:rsidR="00F916FB" w:rsidRPr="0053625D" w:rsidRDefault="00F916FB" w:rsidP="00F916FB">
      <w:pPr>
        <w:spacing w:before="240"/>
        <w:ind w:firstLine="709"/>
        <w:jc w:val="both"/>
        <w:rPr>
          <w:sz w:val="28"/>
          <w:szCs w:val="28"/>
        </w:rPr>
      </w:pPr>
      <w:r w:rsidRPr="0053625D">
        <w:rPr>
          <w:sz w:val="28"/>
          <w:szCs w:val="28"/>
        </w:rPr>
        <w:t xml:space="preserve">    </w:t>
      </w:r>
      <w:proofErr w:type="gramStart"/>
      <w:r w:rsidRPr="0053625D">
        <w:rPr>
          <w:sz w:val="28"/>
          <w:szCs w:val="28"/>
        </w:rPr>
        <w:t xml:space="preserve">а) общий объем доходов бюджета городского округа Лыткарино                       на 2021 год  в сумме  2 160 654,9 тыс. рублей, в том числе объем межбюджетных трансфертов, получаемых из бюджета Московской области, в сумме </w:t>
      </w:r>
      <w:r w:rsidR="00D228B7" w:rsidRPr="0053625D">
        <w:rPr>
          <w:sz w:val="28"/>
          <w:szCs w:val="28"/>
        </w:rPr>
        <w:t xml:space="preserve">      </w:t>
      </w:r>
      <w:r w:rsidRPr="0053625D">
        <w:rPr>
          <w:sz w:val="28"/>
          <w:szCs w:val="28"/>
        </w:rPr>
        <w:t>1 150 968,3 тыс. рублей и на 2022 год в сумме 1 904 020,0 тыс. рублей, в том числе объем межбюджетных трансфертов, получаемых из бюджета Московской области в сумме</w:t>
      </w:r>
      <w:proofErr w:type="gramEnd"/>
      <w:r w:rsidRPr="0053625D">
        <w:rPr>
          <w:sz w:val="28"/>
          <w:szCs w:val="28"/>
        </w:rPr>
        <w:t xml:space="preserve"> </w:t>
      </w:r>
      <w:r w:rsidR="00D228B7" w:rsidRPr="0053625D">
        <w:rPr>
          <w:sz w:val="28"/>
          <w:szCs w:val="28"/>
        </w:rPr>
        <w:t>798</w:t>
      </w:r>
      <w:r w:rsidR="00334F96" w:rsidRPr="0053625D">
        <w:rPr>
          <w:sz w:val="28"/>
          <w:szCs w:val="28"/>
        </w:rPr>
        <w:t> </w:t>
      </w:r>
      <w:r w:rsidR="00D228B7" w:rsidRPr="0053625D">
        <w:rPr>
          <w:sz w:val="28"/>
          <w:szCs w:val="28"/>
        </w:rPr>
        <w:t>621</w:t>
      </w:r>
      <w:r w:rsidR="00334F96" w:rsidRPr="0053625D">
        <w:rPr>
          <w:sz w:val="28"/>
          <w:szCs w:val="28"/>
        </w:rPr>
        <w:t>,0</w:t>
      </w:r>
      <w:r w:rsidRPr="0053625D">
        <w:rPr>
          <w:sz w:val="28"/>
          <w:szCs w:val="28"/>
        </w:rPr>
        <w:t xml:space="preserve"> тыс. рублей;</w:t>
      </w:r>
    </w:p>
    <w:p w:rsidR="00F916FB" w:rsidRPr="0053625D" w:rsidRDefault="00F916FB" w:rsidP="00F916FB">
      <w:pPr>
        <w:spacing w:before="240"/>
        <w:ind w:firstLine="709"/>
        <w:jc w:val="both"/>
        <w:rPr>
          <w:sz w:val="28"/>
          <w:szCs w:val="28"/>
        </w:rPr>
      </w:pPr>
      <w:r w:rsidRPr="0053625D">
        <w:rPr>
          <w:sz w:val="28"/>
          <w:szCs w:val="28"/>
        </w:rPr>
        <w:t xml:space="preserve">    б) общий объем расходов бюджета городского округа Лыткарино на 2021 год   в сумме </w:t>
      </w:r>
      <w:r w:rsidR="00D228B7" w:rsidRPr="0053625D">
        <w:rPr>
          <w:sz w:val="28"/>
          <w:szCs w:val="28"/>
        </w:rPr>
        <w:t>2 172 776,1</w:t>
      </w:r>
      <w:r w:rsidRPr="0053625D">
        <w:rPr>
          <w:sz w:val="28"/>
          <w:szCs w:val="28"/>
        </w:rPr>
        <w:t xml:space="preserve"> тыс. рублей, в том числе условно утвержденные расходы  в сумме 25 714,5 тыс. рублей  и на 2022 год в сумме </w:t>
      </w:r>
      <w:r w:rsidR="00D228B7" w:rsidRPr="0053625D">
        <w:rPr>
          <w:sz w:val="28"/>
          <w:szCs w:val="28"/>
        </w:rPr>
        <w:t>1 864</w:t>
      </w:r>
      <w:r w:rsidR="00334F96" w:rsidRPr="0053625D">
        <w:rPr>
          <w:sz w:val="28"/>
          <w:szCs w:val="28"/>
        </w:rPr>
        <w:t> </w:t>
      </w:r>
      <w:r w:rsidR="00D228B7" w:rsidRPr="0053625D">
        <w:rPr>
          <w:sz w:val="28"/>
          <w:szCs w:val="28"/>
        </w:rPr>
        <w:t>020</w:t>
      </w:r>
      <w:r w:rsidR="00334F96" w:rsidRPr="0053625D">
        <w:rPr>
          <w:sz w:val="28"/>
          <w:szCs w:val="28"/>
        </w:rPr>
        <w:t>,0</w:t>
      </w:r>
      <w:r w:rsidR="00D228B7" w:rsidRPr="0053625D">
        <w:rPr>
          <w:sz w:val="28"/>
          <w:szCs w:val="28"/>
        </w:rPr>
        <w:t xml:space="preserve"> </w:t>
      </w:r>
      <w:r w:rsidRPr="0053625D">
        <w:rPr>
          <w:sz w:val="28"/>
          <w:szCs w:val="28"/>
        </w:rPr>
        <w:t xml:space="preserve"> тыс. рублей,  в том числе условно утвержденные расходы в сумме 55 812,4 тыс. рублей; </w:t>
      </w:r>
    </w:p>
    <w:p w:rsidR="00F916FB" w:rsidRPr="0053625D" w:rsidRDefault="00F916FB" w:rsidP="00F916FB">
      <w:pPr>
        <w:spacing w:before="240"/>
        <w:ind w:firstLine="993"/>
        <w:jc w:val="both"/>
        <w:rPr>
          <w:bCs/>
          <w:sz w:val="28"/>
          <w:szCs w:val="28"/>
        </w:rPr>
      </w:pPr>
      <w:r w:rsidRPr="0053625D">
        <w:rPr>
          <w:bCs/>
          <w:sz w:val="28"/>
          <w:szCs w:val="28"/>
        </w:rPr>
        <w:t xml:space="preserve">в) дефицит бюджета городского округа Лыткарино на 2021 год                             в сумме 12 121,2 тыс. рублей, профицит бюджета городского округа Лыткарино                  на 2022 год в сумме 40 000,0 </w:t>
      </w:r>
      <w:proofErr w:type="spellStart"/>
      <w:r w:rsidRPr="0053625D">
        <w:rPr>
          <w:bCs/>
          <w:sz w:val="28"/>
          <w:szCs w:val="28"/>
        </w:rPr>
        <w:t>тыс</w:t>
      </w:r>
      <w:proofErr w:type="gramStart"/>
      <w:r w:rsidRPr="0053625D">
        <w:rPr>
          <w:bCs/>
          <w:sz w:val="28"/>
          <w:szCs w:val="28"/>
        </w:rPr>
        <w:t>.р</w:t>
      </w:r>
      <w:proofErr w:type="gramEnd"/>
      <w:r w:rsidRPr="0053625D">
        <w:rPr>
          <w:bCs/>
          <w:sz w:val="28"/>
          <w:szCs w:val="28"/>
        </w:rPr>
        <w:t>ублей</w:t>
      </w:r>
      <w:proofErr w:type="spellEnd"/>
      <w:r w:rsidRPr="0053625D">
        <w:rPr>
          <w:bCs/>
          <w:sz w:val="28"/>
          <w:szCs w:val="28"/>
        </w:rPr>
        <w:t>.</w:t>
      </w:r>
    </w:p>
    <w:p w:rsidR="004D5CA3" w:rsidRPr="0053625D" w:rsidRDefault="00F916FB" w:rsidP="004C5471">
      <w:pPr>
        <w:spacing w:before="240"/>
        <w:ind w:firstLine="709"/>
        <w:jc w:val="both"/>
        <w:rPr>
          <w:sz w:val="26"/>
          <w:szCs w:val="26"/>
        </w:rPr>
      </w:pPr>
      <w:r w:rsidRPr="0053625D">
        <w:rPr>
          <w:sz w:val="28"/>
          <w:szCs w:val="28"/>
        </w:rPr>
        <w:t xml:space="preserve">     3. Утвердить общий объем бюджетных ассигнований, направляемых                        на исполнение публичных нормативных обязательств на 2020 год в сумме </w:t>
      </w:r>
      <w:r w:rsidR="006C7DED" w:rsidRPr="0053625D">
        <w:rPr>
          <w:sz w:val="28"/>
          <w:szCs w:val="28"/>
        </w:rPr>
        <w:t xml:space="preserve">  </w:t>
      </w:r>
      <w:r w:rsidR="00A201E5">
        <w:rPr>
          <w:sz w:val="28"/>
          <w:szCs w:val="28"/>
        </w:rPr>
        <w:t xml:space="preserve">         </w:t>
      </w:r>
      <w:r w:rsidRPr="0053625D">
        <w:rPr>
          <w:sz w:val="28"/>
          <w:szCs w:val="28"/>
        </w:rPr>
        <w:t>46</w:t>
      </w:r>
      <w:r w:rsidR="00A201E5">
        <w:rPr>
          <w:sz w:val="28"/>
          <w:szCs w:val="28"/>
        </w:rPr>
        <w:t xml:space="preserve"> </w:t>
      </w:r>
      <w:r w:rsidRPr="0053625D">
        <w:rPr>
          <w:sz w:val="28"/>
          <w:szCs w:val="28"/>
        </w:rPr>
        <w:t>590,3 тыс. рублей, на 2021 год в сумме 48</w:t>
      </w:r>
      <w:r w:rsidR="00A201E5">
        <w:rPr>
          <w:sz w:val="28"/>
          <w:szCs w:val="28"/>
        </w:rPr>
        <w:t xml:space="preserve"> </w:t>
      </w:r>
      <w:r w:rsidRPr="0053625D">
        <w:rPr>
          <w:sz w:val="28"/>
          <w:szCs w:val="28"/>
        </w:rPr>
        <w:t>130,3 тыс. рублей и на 2022 год  в сумме 49</w:t>
      </w:r>
      <w:r w:rsidR="00A201E5">
        <w:rPr>
          <w:sz w:val="28"/>
          <w:szCs w:val="28"/>
        </w:rPr>
        <w:t xml:space="preserve"> </w:t>
      </w:r>
      <w:r w:rsidRPr="0053625D">
        <w:rPr>
          <w:sz w:val="28"/>
          <w:szCs w:val="28"/>
        </w:rPr>
        <w:t>067,3 тыс. рублей</w:t>
      </w:r>
      <w:proofErr w:type="gramStart"/>
      <w:r w:rsidRPr="0053625D">
        <w:rPr>
          <w:sz w:val="28"/>
          <w:szCs w:val="28"/>
        </w:rPr>
        <w:t>.</w:t>
      </w:r>
      <w:r w:rsidR="009F5B46" w:rsidRPr="0053625D">
        <w:rPr>
          <w:sz w:val="26"/>
          <w:szCs w:val="26"/>
        </w:rPr>
        <w:t>».</w:t>
      </w:r>
      <w:proofErr w:type="gramEnd"/>
    </w:p>
    <w:p w:rsidR="004C5471" w:rsidRPr="0053625D" w:rsidRDefault="004C5471" w:rsidP="004C5471">
      <w:pPr>
        <w:spacing w:before="240"/>
        <w:ind w:firstLine="709"/>
        <w:jc w:val="both"/>
        <w:rPr>
          <w:sz w:val="26"/>
          <w:szCs w:val="26"/>
        </w:rPr>
      </w:pPr>
    </w:p>
    <w:p w:rsidR="004D5CA3" w:rsidRPr="0053625D" w:rsidRDefault="004D5CA3" w:rsidP="008D5D2D">
      <w:pPr>
        <w:pStyle w:val="a9"/>
        <w:numPr>
          <w:ilvl w:val="0"/>
          <w:numId w:val="1"/>
        </w:numPr>
        <w:tabs>
          <w:tab w:val="left" w:pos="993"/>
        </w:tabs>
        <w:spacing w:before="120" w:after="120" w:line="360" w:lineRule="auto"/>
        <w:ind w:left="0" w:firstLine="567"/>
        <w:jc w:val="both"/>
        <w:rPr>
          <w:sz w:val="28"/>
          <w:szCs w:val="28"/>
        </w:rPr>
      </w:pPr>
      <w:r w:rsidRPr="0053625D">
        <w:rPr>
          <w:sz w:val="28"/>
          <w:szCs w:val="28"/>
        </w:rPr>
        <w:t xml:space="preserve">В </w:t>
      </w:r>
      <w:r w:rsidR="00334F96" w:rsidRPr="0053625D">
        <w:rPr>
          <w:sz w:val="28"/>
          <w:szCs w:val="28"/>
        </w:rPr>
        <w:t xml:space="preserve">пункте 1 </w:t>
      </w:r>
      <w:r w:rsidRPr="0053625D">
        <w:rPr>
          <w:sz w:val="28"/>
          <w:szCs w:val="28"/>
        </w:rPr>
        <w:t>Стать</w:t>
      </w:r>
      <w:r w:rsidR="00334F96" w:rsidRPr="0053625D">
        <w:rPr>
          <w:sz w:val="28"/>
          <w:szCs w:val="28"/>
        </w:rPr>
        <w:t>и 10</w:t>
      </w:r>
      <w:r w:rsidRPr="0053625D">
        <w:rPr>
          <w:sz w:val="28"/>
          <w:szCs w:val="28"/>
        </w:rPr>
        <w:t xml:space="preserve"> число «</w:t>
      </w:r>
      <w:r w:rsidR="00334F96" w:rsidRPr="0053625D">
        <w:rPr>
          <w:sz w:val="28"/>
          <w:szCs w:val="28"/>
        </w:rPr>
        <w:t>4 883,1</w:t>
      </w:r>
      <w:r w:rsidRPr="0053625D">
        <w:rPr>
          <w:sz w:val="28"/>
          <w:szCs w:val="28"/>
        </w:rPr>
        <w:t>» заменить числом «</w:t>
      </w:r>
      <w:r w:rsidR="00334F96" w:rsidRPr="0053625D">
        <w:rPr>
          <w:sz w:val="28"/>
          <w:szCs w:val="28"/>
        </w:rPr>
        <w:t>4 654,8</w:t>
      </w:r>
      <w:r w:rsidRPr="0053625D">
        <w:rPr>
          <w:sz w:val="28"/>
          <w:szCs w:val="28"/>
        </w:rPr>
        <w:t>»</w:t>
      </w:r>
      <w:r w:rsidR="00334F96" w:rsidRPr="0053625D">
        <w:rPr>
          <w:sz w:val="28"/>
          <w:szCs w:val="28"/>
        </w:rPr>
        <w:t>, число «2 441,6» заменить числом «902,8»</w:t>
      </w:r>
      <w:r w:rsidRPr="0053625D">
        <w:rPr>
          <w:sz w:val="28"/>
          <w:szCs w:val="28"/>
        </w:rPr>
        <w:t>.</w:t>
      </w:r>
    </w:p>
    <w:p w:rsidR="00162B52" w:rsidRPr="0053625D" w:rsidRDefault="00162B52" w:rsidP="00162B52">
      <w:pPr>
        <w:pStyle w:val="a9"/>
        <w:numPr>
          <w:ilvl w:val="0"/>
          <w:numId w:val="1"/>
        </w:numPr>
        <w:tabs>
          <w:tab w:val="left" w:pos="993"/>
        </w:tabs>
        <w:spacing w:before="120" w:after="120" w:line="360" w:lineRule="auto"/>
        <w:ind w:left="0" w:firstLine="567"/>
        <w:jc w:val="both"/>
        <w:rPr>
          <w:sz w:val="28"/>
          <w:szCs w:val="28"/>
        </w:rPr>
      </w:pPr>
      <w:r w:rsidRPr="0053625D">
        <w:rPr>
          <w:sz w:val="28"/>
          <w:szCs w:val="28"/>
        </w:rPr>
        <w:t>В пункте 1 Статьи 12 число «6 951,2» заменить числом «7 070,2», число «7 102,5» заменить числом «6 962,4», число «7 102,5» заменить числом «6 743,7».</w:t>
      </w:r>
    </w:p>
    <w:p w:rsidR="00162B52" w:rsidRPr="0053625D" w:rsidRDefault="00162B52" w:rsidP="00162B52">
      <w:pPr>
        <w:pStyle w:val="a9"/>
        <w:numPr>
          <w:ilvl w:val="0"/>
          <w:numId w:val="1"/>
        </w:numPr>
        <w:tabs>
          <w:tab w:val="left" w:pos="993"/>
        </w:tabs>
        <w:spacing w:before="120" w:after="120" w:line="360" w:lineRule="auto"/>
        <w:ind w:left="0" w:firstLine="567"/>
        <w:jc w:val="both"/>
        <w:rPr>
          <w:sz w:val="28"/>
          <w:szCs w:val="28"/>
        </w:rPr>
      </w:pPr>
      <w:r w:rsidRPr="0053625D">
        <w:rPr>
          <w:sz w:val="28"/>
          <w:szCs w:val="28"/>
        </w:rPr>
        <w:t>В пункте 1 Статьи 13 число «4 263,1» заменить числом «8 005,8», число «</w:t>
      </w:r>
      <w:r w:rsidR="00284902" w:rsidRPr="0053625D">
        <w:rPr>
          <w:sz w:val="28"/>
          <w:szCs w:val="28"/>
        </w:rPr>
        <w:t>11 271,4</w:t>
      </w:r>
      <w:r w:rsidRPr="0053625D">
        <w:rPr>
          <w:sz w:val="28"/>
          <w:szCs w:val="28"/>
        </w:rPr>
        <w:t>» заменить числом «</w:t>
      </w:r>
      <w:r w:rsidR="00284902" w:rsidRPr="0053625D">
        <w:rPr>
          <w:sz w:val="28"/>
          <w:szCs w:val="28"/>
        </w:rPr>
        <w:t>12 281,7</w:t>
      </w:r>
      <w:r w:rsidRPr="0053625D">
        <w:rPr>
          <w:sz w:val="28"/>
          <w:szCs w:val="28"/>
        </w:rPr>
        <w:t>», число «</w:t>
      </w:r>
      <w:r w:rsidR="00284902" w:rsidRPr="0053625D">
        <w:rPr>
          <w:sz w:val="28"/>
          <w:szCs w:val="28"/>
        </w:rPr>
        <w:t>15 001,7</w:t>
      </w:r>
      <w:r w:rsidRPr="0053625D">
        <w:rPr>
          <w:sz w:val="28"/>
          <w:szCs w:val="28"/>
        </w:rPr>
        <w:t>» заменить числом «</w:t>
      </w:r>
      <w:r w:rsidR="00284902" w:rsidRPr="0053625D">
        <w:rPr>
          <w:sz w:val="28"/>
          <w:szCs w:val="28"/>
        </w:rPr>
        <w:t>26 450,8</w:t>
      </w:r>
      <w:r w:rsidRPr="0053625D">
        <w:rPr>
          <w:sz w:val="28"/>
          <w:szCs w:val="28"/>
        </w:rPr>
        <w:t>».</w:t>
      </w:r>
    </w:p>
    <w:p w:rsidR="00284902" w:rsidRPr="0053625D" w:rsidRDefault="00284902" w:rsidP="00284902">
      <w:pPr>
        <w:pStyle w:val="a9"/>
        <w:numPr>
          <w:ilvl w:val="0"/>
          <w:numId w:val="1"/>
        </w:numPr>
        <w:tabs>
          <w:tab w:val="left" w:pos="993"/>
        </w:tabs>
        <w:spacing w:before="120" w:after="120" w:line="360" w:lineRule="auto"/>
        <w:ind w:left="0" w:firstLine="567"/>
        <w:jc w:val="both"/>
        <w:rPr>
          <w:sz w:val="28"/>
          <w:szCs w:val="28"/>
        </w:rPr>
      </w:pPr>
      <w:r w:rsidRPr="0053625D">
        <w:rPr>
          <w:sz w:val="28"/>
          <w:szCs w:val="28"/>
        </w:rPr>
        <w:t>В пункте 3 Статьи 23 число «917,0» заменить числом «485,0», число «1 652,0» заменить числом «1 283,0», число «981,0» заменить числом «89,0».</w:t>
      </w:r>
    </w:p>
    <w:p w:rsidR="00E81E6F" w:rsidRPr="008E5B1F" w:rsidRDefault="008E5B1F" w:rsidP="0028490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120" w:line="360" w:lineRule="auto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8E5B1F">
        <w:rPr>
          <w:sz w:val="26"/>
          <w:szCs w:val="26"/>
        </w:rPr>
        <w:t>В</w:t>
      </w:r>
      <w:r w:rsidR="00E81E6F" w:rsidRPr="008E5B1F">
        <w:rPr>
          <w:sz w:val="28"/>
          <w:szCs w:val="28"/>
        </w:rPr>
        <w:t xml:space="preserve">нести соответствующие </w:t>
      </w:r>
      <w:proofErr w:type="spellStart"/>
      <w:r w:rsidR="00E81E6F" w:rsidRPr="008E5B1F">
        <w:rPr>
          <w:sz w:val="28"/>
          <w:szCs w:val="28"/>
        </w:rPr>
        <w:t>измененияи</w:t>
      </w:r>
      <w:proofErr w:type="spellEnd"/>
      <w:r w:rsidR="00E81E6F" w:rsidRPr="008E5B1F">
        <w:rPr>
          <w:sz w:val="28"/>
          <w:szCs w:val="28"/>
        </w:rPr>
        <w:t xml:space="preserve"> дополнения в приложения к </w:t>
      </w:r>
      <w:r w:rsidR="00510B46" w:rsidRPr="008E5B1F">
        <w:rPr>
          <w:sz w:val="28"/>
          <w:szCs w:val="28"/>
        </w:rPr>
        <w:t>б</w:t>
      </w:r>
      <w:r w:rsidR="00E81E6F" w:rsidRPr="008E5B1F">
        <w:rPr>
          <w:sz w:val="28"/>
          <w:szCs w:val="28"/>
        </w:rPr>
        <w:t>юджету город</w:t>
      </w:r>
      <w:r w:rsidR="00A201E5">
        <w:rPr>
          <w:sz w:val="28"/>
          <w:szCs w:val="28"/>
        </w:rPr>
        <w:t>ского округа</w:t>
      </w:r>
      <w:r w:rsidR="00E81E6F" w:rsidRPr="008E5B1F">
        <w:rPr>
          <w:sz w:val="28"/>
          <w:szCs w:val="28"/>
        </w:rPr>
        <w:t xml:space="preserve"> Лыткарино на 20</w:t>
      </w:r>
      <w:r w:rsidR="00284902">
        <w:rPr>
          <w:sz w:val="28"/>
          <w:szCs w:val="28"/>
        </w:rPr>
        <w:t>20</w:t>
      </w:r>
      <w:r w:rsidR="00E81E6F" w:rsidRPr="008E5B1F">
        <w:rPr>
          <w:sz w:val="28"/>
          <w:szCs w:val="28"/>
        </w:rPr>
        <w:t xml:space="preserve"> год</w:t>
      </w:r>
      <w:r w:rsidR="00A201E5">
        <w:rPr>
          <w:sz w:val="28"/>
          <w:szCs w:val="28"/>
        </w:rPr>
        <w:t xml:space="preserve"> </w:t>
      </w:r>
      <w:r w:rsidR="00510B46" w:rsidRPr="008E5B1F">
        <w:rPr>
          <w:bCs/>
          <w:sz w:val="28"/>
          <w:szCs w:val="28"/>
        </w:rPr>
        <w:t>и на плановый период 20</w:t>
      </w:r>
      <w:r w:rsidR="00284902">
        <w:rPr>
          <w:bCs/>
          <w:sz w:val="28"/>
          <w:szCs w:val="28"/>
        </w:rPr>
        <w:t xml:space="preserve">21 </w:t>
      </w:r>
      <w:r w:rsidR="00510B46" w:rsidRPr="008E5B1F">
        <w:rPr>
          <w:bCs/>
          <w:sz w:val="28"/>
          <w:szCs w:val="28"/>
        </w:rPr>
        <w:t>и 20</w:t>
      </w:r>
      <w:r w:rsidR="004A6FCA" w:rsidRPr="008E5B1F">
        <w:rPr>
          <w:bCs/>
          <w:sz w:val="28"/>
          <w:szCs w:val="28"/>
        </w:rPr>
        <w:t>2</w:t>
      </w:r>
      <w:r w:rsidR="00284902">
        <w:rPr>
          <w:bCs/>
          <w:sz w:val="28"/>
          <w:szCs w:val="28"/>
        </w:rPr>
        <w:t>2</w:t>
      </w:r>
      <w:r w:rsidR="00510B46" w:rsidRPr="008E5B1F">
        <w:rPr>
          <w:bCs/>
          <w:sz w:val="28"/>
          <w:szCs w:val="28"/>
        </w:rPr>
        <w:t xml:space="preserve"> годов</w:t>
      </w:r>
      <w:r w:rsidR="00E81E6F" w:rsidRPr="008E5B1F">
        <w:rPr>
          <w:sz w:val="28"/>
          <w:szCs w:val="28"/>
        </w:rPr>
        <w:t>:</w:t>
      </w:r>
    </w:p>
    <w:p w:rsidR="00A65957" w:rsidRPr="0053760B" w:rsidRDefault="00A65957" w:rsidP="00EE0ACB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0"/>
        <w:jc w:val="both"/>
        <w:rPr>
          <w:sz w:val="28"/>
          <w:szCs w:val="28"/>
        </w:rPr>
      </w:pPr>
      <w:r w:rsidRPr="0053760B">
        <w:rPr>
          <w:sz w:val="28"/>
          <w:szCs w:val="28"/>
        </w:rPr>
        <w:tab/>
        <w:t>- в Приложение 1 «</w:t>
      </w:r>
      <w:r w:rsidR="003B35F3" w:rsidRPr="003B35F3">
        <w:rPr>
          <w:sz w:val="28"/>
          <w:szCs w:val="28"/>
        </w:rPr>
        <w:t>Поступления доходов в бюджет городского округа Лыткарино</w:t>
      </w:r>
      <w:r w:rsidR="003B35F3">
        <w:rPr>
          <w:sz w:val="28"/>
          <w:szCs w:val="28"/>
        </w:rPr>
        <w:t xml:space="preserve"> </w:t>
      </w:r>
      <w:r w:rsidR="003B35F3" w:rsidRPr="003B35F3">
        <w:rPr>
          <w:sz w:val="28"/>
          <w:szCs w:val="28"/>
        </w:rPr>
        <w:t>на 2020 год и на плановый период 2021 и 2022 годов</w:t>
      </w:r>
      <w:r w:rsidR="003B35F3">
        <w:rPr>
          <w:sz w:val="28"/>
          <w:szCs w:val="28"/>
        </w:rPr>
        <w:t>»</w:t>
      </w:r>
      <w:r w:rsidRPr="0053760B">
        <w:rPr>
          <w:sz w:val="28"/>
          <w:szCs w:val="28"/>
        </w:rPr>
        <w:t xml:space="preserve">, изложив его в редакции согласно Приложению </w:t>
      </w:r>
      <w:r w:rsidR="007C7D2C">
        <w:rPr>
          <w:sz w:val="28"/>
          <w:szCs w:val="28"/>
        </w:rPr>
        <w:t>1</w:t>
      </w:r>
      <w:r w:rsidRPr="0053760B">
        <w:rPr>
          <w:sz w:val="28"/>
          <w:szCs w:val="28"/>
        </w:rPr>
        <w:t xml:space="preserve"> к настоящим изменениям и дополнениям;</w:t>
      </w:r>
    </w:p>
    <w:p w:rsidR="00A65957" w:rsidRPr="0053760B" w:rsidRDefault="00A65957" w:rsidP="00A65957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 w:after="120"/>
        <w:ind w:firstLine="0"/>
        <w:jc w:val="both"/>
        <w:rPr>
          <w:sz w:val="28"/>
          <w:szCs w:val="28"/>
        </w:rPr>
      </w:pPr>
      <w:r w:rsidRPr="0053760B">
        <w:rPr>
          <w:sz w:val="28"/>
          <w:szCs w:val="28"/>
        </w:rPr>
        <w:tab/>
        <w:t xml:space="preserve">- в Приложение </w:t>
      </w:r>
      <w:r w:rsidR="003B35F3">
        <w:rPr>
          <w:sz w:val="28"/>
          <w:szCs w:val="28"/>
        </w:rPr>
        <w:t>2</w:t>
      </w:r>
      <w:r w:rsidRPr="0053760B">
        <w:rPr>
          <w:sz w:val="28"/>
          <w:szCs w:val="28"/>
        </w:rPr>
        <w:t xml:space="preserve"> «</w:t>
      </w:r>
      <w:r w:rsidR="003B35F3" w:rsidRPr="003B35F3">
        <w:rPr>
          <w:sz w:val="28"/>
          <w:szCs w:val="28"/>
        </w:rPr>
        <w:t>Перечень главных администраторов доходов бюджета городского округа Лыткарино</w:t>
      </w:r>
      <w:r w:rsidRPr="0053760B">
        <w:rPr>
          <w:sz w:val="28"/>
          <w:szCs w:val="28"/>
        </w:rPr>
        <w:t xml:space="preserve">», изложив его в редакции согласно Приложению </w:t>
      </w:r>
      <w:r w:rsidR="007C7D2C">
        <w:rPr>
          <w:sz w:val="28"/>
          <w:szCs w:val="28"/>
        </w:rPr>
        <w:t>2</w:t>
      </w:r>
      <w:r w:rsidRPr="0053760B">
        <w:rPr>
          <w:sz w:val="28"/>
          <w:szCs w:val="28"/>
        </w:rPr>
        <w:t xml:space="preserve"> к настоящим изменениям и дополнениям;</w:t>
      </w:r>
    </w:p>
    <w:p w:rsidR="00017C03" w:rsidRDefault="00E5011D" w:rsidP="003B35F3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proofErr w:type="gramStart"/>
      <w:r w:rsidRPr="0053760B">
        <w:rPr>
          <w:sz w:val="28"/>
          <w:szCs w:val="28"/>
        </w:rPr>
        <w:t xml:space="preserve">- в Приложение </w:t>
      </w:r>
      <w:r w:rsidR="003B35F3">
        <w:rPr>
          <w:sz w:val="28"/>
          <w:szCs w:val="28"/>
        </w:rPr>
        <w:t>4</w:t>
      </w:r>
      <w:r w:rsidRPr="0053760B">
        <w:rPr>
          <w:sz w:val="28"/>
          <w:szCs w:val="28"/>
        </w:rPr>
        <w:t xml:space="preserve"> «</w:t>
      </w:r>
      <w:r w:rsidR="003B35F3" w:rsidRPr="003B35F3">
        <w:rPr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</w:t>
      </w:r>
      <w:r w:rsidR="003B35F3">
        <w:rPr>
          <w:sz w:val="28"/>
          <w:szCs w:val="28"/>
        </w:rPr>
        <w:t xml:space="preserve"> </w:t>
      </w:r>
      <w:r w:rsidR="003B35F3" w:rsidRPr="003B35F3">
        <w:rPr>
          <w:sz w:val="28"/>
          <w:szCs w:val="28"/>
        </w:rPr>
        <w:t>на 2020 год и на плановый период 2021 и 2022 годов</w:t>
      </w:r>
      <w:r w:rsidR="003B35F3">
        <w:rPr>
          <w:sz w:val="28"/>
          <w:szCs w:val="28"/>
        </w:rPr>
        <w:t>»</w:t>
      </w:r>
      <w:r w:rsidRPr="0053760B">
        <w:rPr>
          <w:sz w:val="28"/>
          <w:szCs w:val="28"/>
        </w:rPr>
        <w:t>, изложив его в редакции согласно Приложению</w:t>
      </w:r>
      <w:r w:rsidR="00034ABE">
        <w:rPr>
          <w:sz w:val="28"/>
          <w:szCs w:val="28"/>
        </w:rPr>
        <w:t xml:space="preserve"> </w:t>
      </w:r>
      <w:r w:rsidR="007C7D2C">
        <w:rPr>
          <w:sz w:val="28"/>
          <w:szCs w:val="28"/>
        </w:rPr>
        <w:t>3</w:t>
      </w:r>
      <w:r w:rsidRPr="0053760B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E5011D" w:rsidRDefault="00E5011D" w:rsidP="003B35F3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53760B">
        <w:rPr>
          <w:sz w:val="28"/>
          <w:szCs w:val="28"/>
        </w:rPr>
        <w:t xml:space="preserve">- в Приложение </w:t>
      </w:r>
      <w:r w:rsidR="003B35F3">
        <w:rPr>
          <w:sz w:val="28"/>
          <w:szCs w:val="28"/>
        </w:rPr>
        <w:t>5</w:t>
      </w:r>
      <w:r w:rsidRPr="0053760B">
        <w:rPr>
          <w:sz w:val="28"/>
          <w:szCs w:val="28"/>
        </w:rPr>
        <w:t xml:space="preserve"> «</w:t>
      </w:r>
      <w:r w:rsidR="003B35F3" w:rsidRPr="003B35F3">
        <w:rPr>
          <w:sz w:val="28"/>
          <w:szCs w:val="28"/>
        </w:rPr>
        <w:t>Ведомственная  структура расходов  бюджета  городского округа  Лыткарино на  2020  год и плановый период 2021 и 2022 годов</w:t>
      </w:r>
      <w:r w:rsidRPr="0053760B">
        <w:rPr>
          <w:sz w:val="28"/>
          <w:szCs w:val="28"/>
        </w:rPr>
        <w:t xml:space="preserve">», изложив его в редакции согласно Приложению </w:t>
      </w:r>
      <w:r w:rsidR="00221914">
        <w:rPr>
          <w:sz w:val="28"/>
          <w:szCs w:val="28"/>
        </w:rPr>
        <w:t>4</w:t>
      </w:r>
      <w:r w:rsidR="003B35F3">
        <w:rPr>
          <w:sz w:val="28"/>
          <w:szCs w:val="28"/>
        </w:rPr>
        <w:t xml:space="preserve"> </w:t>
      </w:r>
      <w:r w:rsidRPr="0053760B">
        <w:rPr>
          <w:sz w:val="28"/>
          <w:szCs w:val="28"/>
        </w:rPr>
        <w:t>к настоящим изменениям и дополнениям;</w:t>
      </w:r>
    </w:p>
    <w:p w:rsidR="00E5011D" w:rsidRDefault="00E5011D" w:rsidP="003B35F3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sz w:val="28"/>
          <w:szCs w:val="28"/>
        </w:rPr>
      </w:pPr>
      <w:proofErr w:type="gramStart"/>
      <w:r w:rsidRPr="0053760B">
        <w:rPr>
          <w:sz w:val="28"/>
          <w:szCs w:val="28"/>
        </w:rPr>
        <w:t xml:space="preserve">- в Приложение </w:t>
      </w:r>
      <w:r w:rsidR="003B35F3">
        <w:rPr>
          <w:sz w:val="28"/>
          <w:szCs w:val="28"/>
        </w:rPr>
        <w:t>6</w:t>
      </w:r>
      <w:r w:rsidRPr="0053760B">
        <w:rPr>
          <w:sz w:val="28"/>
          <w:szCs w:val="28"/>
        </w:rPr>
        <w:t xml:space="preserve"> «</w:t>
      </w:r>
      <w:r w:rsidR="003B35F3" w:rsidRPr="003B35F3">
        <w:rPr>
          <w:sz w:val="28"/>
          <w:szCs w:val="28"/>
        </w:rPr>
        <w:t>Распределение бюджетных ассигнований по целевым статьям (муниципальным программам городского округа Лыткарино и непрограммным направлениям деятельности), группам и подгруппам видов расходов классификации расходов бюджета городского округа Лыткарино на 2020 год и на плановый период 2021 и 2022</w:t>
      </w:r>
      <w:r w:rsidR="003B35F3">
        <w:rPr>
          <w:sz w:val="28"/>
          <w:szCs w:val="28"/>
        </w:rPr>
        <w:t xml:space="preserve"> годов</w:t>
      </w:r>
      <w:r w:rsidRPr="0053760B">
        <w:rPr>
          <w:sz w:val="28"/>
          <w:szCs w:val="28"/>
        </w:rPr>
        <w:t xml:space="preserve">», изложив его в редакции согласно Приложению </w:t>
      </w:r>
      <w:r w:rsidR="00221914">
        <w:rPr>
          <w:sz w:val="28"/>
          <w:szCs w:val="28"/>
        </w:rPr>
        <w:t>5</w:t>
      </w:r>
      <w:r w:rsidRPr="0053760B">
        <w:rPr>
          <w:sz w:val="28"/>
          <w:szCs w:val="28"/>
        </w:rPr>
        <w:t xml:space="preserve"> к настоящим изменениям и дополнениям;</w:t>
      </w:r>
      <w:proofErr w:type="gramEnd"/>
    </w:p>
    <w:p w:rsidR="00A26BCC" w:rsidRDefault="00E5011D" w:rsidP="003B35F3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53760B">
        <w:rPr>
          <w:sz w:val="28"/>
          <w:szCs w:val="28"/>
        </w:rPr>
        <w:t xml:space="preserve">-  в Приложение </w:t>
      </w:r>
      <w:r w:rsidR="003B35F3">
        <w:rPr>
          <w:sz w:val="28"/>
          <w:szCs w:val="28"/>
        </w:rPr>
        <w:t>7</w:t>
      </w:r>
      <w:r w:rsidRPr="0053760B">
        <w:rPr>
          <w:sz w:val="28"/>
          <w:szCs w:val="28"/>
        </w:rPr>
        <w:t xml:space="preserve"> «</w:t>
      </w:r>
      <w:r w:rsidR="003B35F3" w:rsidRPr="003B35F3">
        <w:rPr>
          <w:sz w:val="28"/>
          <w:szCs w:val="28"/>
        </w:rPr>
        <w:t>Расходы  бюджета  город</w:t>
      </w:r>
      <w:r w:rsidR="004C5471">
        <w:rPr>
          <w:sz w:val="28"/>
          <w:szCs w:val="28"/>
        </w:rPr>
        <w:t>ского округа</w:t>
      </w:r>
      <w:r w:rsidR="003B35F3" w:rsidRPr="003B35F3">
        <w:rPr>
          <w:sz w:val="28"/>
          <w:szCs w:val="28"/>
        </w:rPr>
        <w:t xml:space="preserve">  Лыткарино по  разделам и подразделам  классификации  расходов  бюджетов</w:t>
      </w:r>
      <w:r w:rsidR="004C5471">
        <w:rPr>
          <w:sz w:val="28"/>
          <w:szCs w:val="28"/>
        </w:rPr>
        <w:t xml:space="preserve"> на</w:t>
      </w:r>
      <w:r w:rsidR="003B35F3" w:rsidRPr="003B35F3">
        <w:rPr>
          <w:sz w:val="28"/>
          <w:szCs w:val="28"/>
        </w:rPr>
        <w:t xml:space="preserve">  2020 год и плановый период 2021 и 2022 годов</w:t>
      </w:r>
      <w:r w:rsidRPr="0053760B">
        <w:rPr>
          <w:sz w:val="28"/>
          <w:szCs w:val="28"/>
        </w:rPr>
        <w:t xml:space="preserve">», изложив его в </w:t>
      </w:r>
      <w:r w:rsidR="00A26BCC" w:rsidRPr="0053760B">
        <w:rPr>
          <w:sz w:val="28"/>
          <w:szCs w:val="28"/>
        </w:rPr>
        <w:t xml:space="preserve">редакции согласно Приложению </w:t>
      </w:r>
      <w:r w:rsidR="00221914">
        <w:rPr>
          <w:sz w:val="28"/>
          <w:szCs w:val="28"/>
        </w:rPr>
        <w:t>6</w:t>
      </w:r>
      <w:r w:rsidR="00034ABE">
        <w:rPr>
          <w:sz w:val="28"/>
          <w:szCs w:val="28"/>
        </w:rPr>
        <w:t xml:space="preserve"> </w:t>
      </w:r>
      <w:r w:rsidR="00A26BCC" w:rsidRPr="0053760B">
        <w:rPr>
          <w:sz w:val="28"/>
          <w:szCs w:val="28"/>
        </w:rPr>
        <w:t>к настоящим изменениям и дополнениям;</w:t>
      </w:r>
    </w:p>
    <w:p w:rsidR="004C5471" w:rsidRDefault="004C5471" w:rsidP="003B35F3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4C5471" w:rsidRDefault="004C5471" w:rsidP="003B35F3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4C5471" w:rsidRDefault="004C5471" w:rsidP="003B35F3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</w:p>
    <w:p w:rsidR="00EE0ACB" w:rsidRDefault="00A65957" w:rsidP="004C5471">
      <w:pPr>
        <w:widowControl w:val="0"/>
        <w:tabs>
          <w:tab w:val="left" w:pos="0"/>
          <w:tab w:val="left" w:pos="567"/>
          <w:tab w:val="left" w:pos="709"/>
        </w:tabs>
        <w:autoSpaceDE w:val="0"/>
        <w:autoSpaceDN w:val="0"/>
        <w:adjustRightInd w:val="0"/>
        <w:spacing w:before="120" w:after="120"/>
        <w:ind w:firstLine="284"/>
        <w:jc w:val="both"/>
        <w:rPr>
          <w:sz w:val="28"/>
          <w:szCs w:val="28"/>
        </w:rPr>
      </w:pPr>
      <w:r w:rsidRPr="0053760B">
        <w:rPr>
          <w:sz w:val="28"/>
          <w:szCs w:val="28"/>
        </w:rPr>
        <w:t xml:space="preserve">- в Приложение </w:t>
      </w:r>
      <w:r w:rsidR="004C5471">
        <w:rPr>
          <w:sz w:val="28"/>
          <w:szCs w:val="28"/>
        </w:rPr>
        <w:t>8</w:t>
      </w:r>
      <w:r w:rsidRPr="0053760B">
        <w:rPr>
          <w:sz w:val="28"/>
          <w:szCs w:val="28"/>
        </w:rPr>
        <w:t xml:space="preserve"> «</w:t>
      </w:r>
      <w:r w:rsidR="004C5471" w:rsidRPr="004C5471">
        <w:rPr>
          <w:sz w:val="28"/>
          <w:szCs w:val="28"/>
        </w:rPr>
        <w:t>Бюджетные инвестиции в объекты капитального строительства муниципальной собственности  городского округа Лыткарино на  2020  год и плановый период 2021 и 2022 годов</w:t>
      </w:r>
      <w:r w:rsidRPr="0053760B">
        <w:rPr>
          <w:sz w:val="28"/>
          <w:szCs w:val="28"/>
        </w:rPr>
        <w:t xml:space="preserve">», изложив его в редакции согласно Приложению </w:t>
      </w:r>
      <w:r w:rsidR="00221914">
        <w:rPr>
          <w:sz w:val="28"/>
          <w:szCs w:val="28"/>
        </w:rPr>
        <w:t>7</w:t>
      </w:r>
      <w:r w:rsidRPr="0053760B">
        <w:rPr>
          <w:sz w:val="28"/>
          <w:szCs w:val="28"/>
        </w:rPr>
        <w:t xml:space="preserve"> к настоящим изменениям и дополнениям;</w:t>
      </w:r>
    </w:p>
    <w:p w:rsidR="00017C03" w:rsidRDefault="00430926" w:rsidP="004C5471">
      <w:pPr>
        <w:pStyle w:val="ConsNormal"/>
        <w:tabs>
          <w:tab w:val="left" w:pos="0"/>
          <w:tab w:val="left" w:pos="567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53760B">
        <w:rPr>
          <w:sz w:val="28"/>
          <w:szCs w:val="28"/>
        </w:rPr>
        <w:t xml:space="preserve">- </w:t>
      </w:r>
      <w:r w:rsidR="004C5471">
        <w:rPr>
          <w:sz w:val="28"/>
          <w:szCs w:val="28"/>
        </w:rPr>
        <w:t xml:space="preserve"> </w:t>
      </w:r>
      <w:r w:rsidRPr="0053760B">
        <w:rPr>
          <w:sz w:val="28"/>
          <w:szCs w:val="28"/>
        </w:rPr>
        <w:t xml:space="preserve">в Приложение </w:t>
      </w:r>
      <w:r w:rsidR="004C5471">
        <w:rPr>
          <w:sz w:val="28"/>
          <w:szCs w:val="28"/>
        </w:rPr>
        <w:t>9</w:t>
      </w:r>
      <w:r w:rsidRPr="0053760B">
        <w:rPr>
          <w:sz w:val="28"/>
          <w:szCs w:val="28"/>
        </w:rPr>
        <w:t xml:space="preserve"> «</w:t>
      </w:r>
      <w:r w:rsidR="004C5471" w:rsidRPr="004C5471">
        <w:rPr>
          <w:sz w:val="28"/>
          <w:szCs w:val="28"/>
        </w:rPr>
        <w:t>Источники внутреннего финансирования дефицита бюджета городского округа Лыткарино на 2020 год и на плановый период 2021 и 2022 годов</w:t>
      </w:r>
      <w:r w:rsidRPr="0053760B">
        <w:rPr>
          <w:sz w:val="28"/>
          <w:szCs w:val="28"/>
        </w:rPr>
        <w:t xml:space="preserve">», изложив его в редакции согласно Приложению </w:t>
      </w:r>
      <w:r w:rsidR="00221914">
        <w:rPr>
          <w:sz w:val="28"/>
          <w:szCs w:val="28"/>
        </w:rPr>
        <w:t>8</w:t>
      </w:r>
      <w:r w:rsidRPr="0053760B">
        <w:rPr>
          <w:sz w:val="28"/>
          <w:szCs w:val="28"/>
        </w:rPr>
        <w:t xml:space="preserve"> к настоящим изменениям и дополнениям;</w:t>
      </w:r>
    </w:p>
    <w:p w:rsidR="009B61C9" w:rsidRPr="00FC2FB2" w:rsidRDefault="009B61C9" w:rsidP="004C5471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8"/>
          <w:szCs w:val="28"/>
        </w:rPr>
      </w:pPr>
      <w:r w:rsidRPr="00FC2FB2">
        <w:rPr>
          <w:sz w:val="27"/>
          <w:szCs w:val="27"/>
        </w:rPr>
        <w:t>-</w:t>
      </w:r>
      <w:r w:rsidR="004C5471">
        <w:rPr>
          <w:sz w:val="27"/>
          <w:szCs w:val="27"/>
        </w:rPr>
        <w:t xml:space="preserve"> </w:t>
      </w:r>
      <w:r w:rsidRPr="00FC2FB2">
        <w:rPr>
          <w:bCs/>
          <w:sz w:val="28"/>
          <w:szCs w:val="28"/>
        </w:rPr>
        <w:t xml:space="preserve">в Приложение </w:t>
      </w:r>
      <w:r w:rsidR="004C5471">
        <w:rPr>
          <w:bCs/>
          <w:sz w:val="28"/>
          <w:szCs w:val="28"/>
        </w:rPr>
        <w:t>1</w:t>
      </w:r>
      <w:r w:rsidRPr="00FC2FB2">
        <w:rPr>
          <w:bCs/>
          <w:sz w:val="28"/>
          <w:szCs w:val="28"/>
        </w:rPr>
        <w:t>7 «</w:t>
      </w:r>
      <w:r w:rsidR="004C5471" w:rsidRPr="004C5471">
        <w:rPr>
          <w:bCs/>
          <w:sz w:val="28"/>
          <w:szCs w:val="28"/>
        </w:rPr>
        <w:t>Н</w:t>
      </w:r>
      <w:r w:rsidR="004C5471">
        <w:rPr>
          <w:bCs/>
          <w:sz w:val="28"/>
          <w:szCs w:val="28"/>
        </w:rPr>
        <w:t xml:space="preserve">аправление расходования и объем средств межбюджетных трансфертов, предоставляемых </w:t>
      </w:r>
      <w:r w:rsidR="00A201E5">
        <w:rPr>
          <w:bCs/>
          <w:sz w:val="28"/>
          <w:szCs w:val="28"/>
        </w:rPr>
        <w:t>и</w:t>
      </w:r>
      <w:r w:rsidR="004C5471">
        <w:rPr>
          <w:bCs/>
          <w:sz w:val="28"/>
          <w:szCs w:val="28"/>
        </w:rPr>
        <w:t>з бюджета Московской области бюджету городского округа Лыткарино на 2020 год и плановый период 2021 и 2022 годов»</w:t>
      </w:r>
      <w:r w:rsidRPr="00FC2FB2">
        <w:rPr>
          <w:bCs/>
          <w:sz w:val="28"/>
          <w:szCs w:val="28"/>
        </w:rPr>
        <w:t xml:space="preserve">, </w:t>
      </w:r>
      <w:r w:rsidRPr="00FC2FB2">
        <w:rPr>
          <w:sz w:val="28"/>
          <w:szCs w:val="28"/>
        </w:rPr>
        <w:t xml:space="preserve">изложив его в редакции согласно Приложению </w:t>
      </w:r>
      <w:r w:rsidR="004C5471">
        <w:rPr>
          <w:sz w:val="28"/>
          <w:szCs w:val="28"/>
        </w:rPr>
        <w:t>9</w:t>
      </w:r>
      <w:r w:rsidRPr="00FC2FB2">
        <w:rPr>
          <w:sz w:val="28"/>
          <w:szCs w:val="28"/>
        </w:rPr>
        <w:t xml:space="preserve">  к настоящим изменениям и дополнениям.</w:t>
      </w:r>
    </w:p>
    <w:p w:rsidR="00D828A7" w:rsidRDefault="00D828A7" w:rsidP="006A6E5A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7"/>
          <w:szCs w:val="27"/>
        </w:rPr>
      </w:pPr>
    </w:p>
    <w:p w:rsidR="0009320F" w:rsidRDefault="0009320F" w:rsidP="006A6E5A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7"/>
          <w:szCs w:val="27"/>
        </w:rPr>
      </w:pPr>
    </w:p>
    <w:p w:rsidR="0009320F" w:rsidRPr="003D6290" w:rsidRDefault="0009320F" w:rsidP="006A6E5A">
      <w:pPr>
        <w:pStyle w:val="ConsNormal"/>
        <w:tabs>
          <w:tab w:val="left" w:pos="0"/>
          <w:tab w:val="left" w:pos="284"/>
          <w:tab w:val="left" w:pos="709"/>
        </w:tabs>
        <w:spacing w:before="120" w:after="120"/>
        <w:ind w:firstLine="284"/>
        <w:jc w:val="both"/>
        <w:rPr>
          <w:sz w:val="27"/>
          <w:szCs w:val="27"/>
        </w:rPr>
      </w:pPr>
    </w:p>
    <w:p w:rsidR="006A6E5A" w:rsidRPr="003D6290" w:rsidRDefault="006A6E5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3D6290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3D6290">
        <w:rPr>
          <w:b/>
          <w:bCs/>
          <w:sz w:val="26"/>
          <w:szCs w:val="26"/>
        </w:rPr>
        <w:t>ГЛАВ</w:t>
      </w:r>
      <w:r w:rsidR="006B2F62" w:rsidRPr="003D6290">
        <w:rPr>
          <w:b/>
          <w:bCs/>
          <w:sz w:val="26"/>
          <w:szCs w:val="26"/>
        </w:rPr>
        <w:t>А</w:t>
      </w:r>
      <w:r w:rsidRPr="003D6290">
        <w:rPr>
          <w:b/>
          <w:bCs/>
          <w:sz w:val="26"/>
          <w:szCs w:val="26"/>
        </w:rPr>
        <w:t xml:space="preserve"> ГОРОД</w:t>
      </w:r>
      <w:r w:rsidR="00ED44C6" w:rsidRPr="003D6290">
        <w:rPr>
          <w:b/>
          <w:bCs/>
          <w:sz w:val="26"/>
          <w:szCs w:val="26"/>
        </w:rPr>
        <w:t xml:space="preserve">СКОГО ОКРУГА </w:t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Pr="003D6290">
        <w:rPr>
          <w:b/>
          <w:bCs/>
          <w:sz w:val="26"/>
          <w:szCs w:val="26"/>
        </w:rPr>
        <w:tab/>
      </w:r>
      <w:r w:rsidR="006B2F62" w:rsidRPr="003D6290">
        <w:rPr>
          <w:b/>
          <w:bCs/>
          <w:sz w:val="26"/>
          <w:szCs w:val="26"/>
        </w:rPr>
        <w:t>Е.В.СЕРЁГИН</w:t>
      </w:r>
    </w:p>
    <w:p w:rsidR="006B6743" w:rsidRPr="003D6290" w:rsidRDefault="006B6743" w:rsidP="006B6743">
      <w:pPr>
        <w:rPr>
          <w:sz w:val="20"/>
          <w:szCs w:val="20"/>
        </w:rPr>
      </w:pPr>
    </w:p>
    <w:p w:rsidR="00EE0ACB" w:rsidRDefault="00EE0ACB" w:rsidP="006B2F62">
      <w:pPr>
        <w:ind w:right="-108"/>
        <w:rPr>
          <w:i/>
        </w:rPr>
      </w:pPr>
    </w:p>
    <w:p w:rsidR="00EE0ACB" w:rsidRPr="003D6290" w:rsidRDefault="00EE0ACB" w:rsidP="006B2F62">
      <w:pPr>
        <w:ind w:right="-108"/>
        <w:rPr>
          <w:i/>
        </w:rPr>
      </w:pPr>
    </w:p>
    <w:p w:rsidR="00017C03" w:rsidRDefault="00017C03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09320F" w:rsidRDefault="0009320F" w:rsidP="006B2F62">
      <w:pPr>
        <w:ind w:right="-108"/>
        <w:rPr>
          <w:i/>
        </w:rPr>
      </w:pPr>
    </w:p>
    <w:p w:rsidR="00F975B0" w:rsidRPr="009950D4" w:rsidRDefault="00F975B0" w:rsidP="00F975B0">
      <w:pPr>
        <w:ind w:right="-108"/>
        <w:rPr>
          <w:i/>
        </w:rPr>
      </w:pPr>
      <w:r w:rsidRPr="009950D4">
        <w:rPr>
          <w:i/>
        </w:rPr>
        <w:t>Согласовано:</w:t>
      </w:r>
    </w:p>
    <w:p w:rsidR="00F975B0" w:rsidRPr="009950D4" w:rsidRDefault="00F975B0" w:rsidP="00F975B0">
      <w:pPr>
        <w:ind w:right="-108"/>
      </w:pPr>
      <w:r w:rsidRPr="009950D4">
        <w:t>Зам. Главы Администрации</w:t>
      </w:r>
    </w:p>
    <w:p w:rsidR="00F975B0" w:rsidRPr="009950D4" w:rsidRDefault="00F975B0" w:rsidP="00F975B0">
      <w:pPr>
        <w:ind w:right="-108"/>
      </w:pPr>
      <w:r w:rsidRPr="009950D4">
        <w:t>г.о</w:t>
      </w:r>
      <w:proofErr w:type="gramStart"/>
      <w:r w:rsidRPr="009950D4">
        <w:t>.Л</w:t>
      </w:r>
      <w:proofErr w:type="gramEnd"/>
      <w:r w:rsidRPr="009950D4">
        <w:t>ыткарино                                       ………….………М.В.Ивашнева</w:t>
      </w:r>
    </w:p>
    <w:p w:rsidR="00F975B0" w:rsidRPr="009950D4" w:rsidRDefault="00F975B0" w:rsidP="00F975B0">
      <w:pPr>
        <w:ind w:right="-108"/>
        <w:rPr>
          <w:i/>
        </w:rPr>
      </w:pPr>
    </w:p>
    <w:p w:rsidR="00F975B0" w:rsidRPr="009950D4" w:rsidRDefault="00F975B0" w:rsidP="00F975B0">
      <w:pPr>
        <w:ind w:right="-108"/>
        <w:rPr>
          <w:i/>
        </w:rPr>
      </w:pPr>
      <w:r w:rsidRPr="009950D4">
        <w:rPr>
          <w:i/>
        </w:rPr>
        <w:t>Составлено:</w:t>
      </w:r>
    </w:p>
    <w:p w:rsidR="00F975B0" w:rsidRPr="009950D4" w:rsidRDefault="00F975B0" w:rsidP="00F975B0">
      <w:pPr>
        <w:ind w:right="-1"/>
      </w:pPr>
      <w:r w:rsidRPr="009950D4">
        <w:t xml:space="preserve">Начальник  Финансового управления  </w:t>
      </w:r>
    </w:p>
    <w:p w:rsidR="00F975B0" w:rsidRPr="009950D4" w:rsidRDefault="00F975B0" w:rsidP="00F975B0">
      <w:pPr>
        <w:ind w:right="-1"/>
      </w:pPr>
      <w:r w:rsidRPr="009950D4">
        <w:t>г</w:t>
      </w:r>
      <w:proofErr w:type="gramStart"/>
      <w:r w:rsidRPr="009950D4">
        <w:t>.Л</w:t>
      </w:r>
      <w:proofErr w:type="gramEnd"/>
      <w:r w:rsidRPr="009950D4">
        <w:t>ыткарино</w:t>
      </w:r>
      <w:r>
        <w:t xml:space="preserve">                                           ………….………Н</w:t>
      </w:r>
      <w:r w:rsidRPr="009950D4">
        <w:t>.</w:t>
      </w:r>
      <w:r>
        <w:t>П</w:t>
      </w:r>
      <w:r w:rsidRPr="009950D4">
        <w:t>.</w:t>
      </w:r>
      <w:r>
        <w:t>Архипова</w:t>
      </w:r>
    </w:p>
    <w:sectPr w:rsidR="00F975B0" w:rsidRPr="009950D4" w:rsidSect="007D0C6F">
      <w:pgSz w:w="11906" w:h="16838"/>
      <w:pgMar w:top="426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5F3" w:rsidRDefault="003B35F3" w:rsidP="007327B0">
      <w:r>
        <w:separator/>
      </w:r>
    </w:p>
  </w:endnote>
  <w:endnote w:type="continuationSeparator" w:id="0">
    <w:p w:rsidR="003B35F3" w:rsidRDefault="003B35F3" w:rsidP="007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5F3" w:rsidRDefault="003B35F3" w:rsidP="007327B0">
      <w:r>
        <w:separator/>
      </w:r>
    </w:p>
  </w:footnote>
  <w:footnote w:type="continuationSeparator" w:id="0">
    <w:p w:rsidR="003B35F3" w:rsidRDefault="003B35F3" w:rsidP="00732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728E"/>
    <w:multiLevelType w:val="hybridMultilevel"/>
    <w:tmpl w:val="EF927CBA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6167720"/>
    <w:multiLevelType w:val="hybridMultilevel"/>
    <w:tmpl w:val="F67A26D2"/>
    <w:lvl w:ilvl="0" w:tplc="9598593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3F649F"/>
    <w:multiLevelType w:val="hybridMultilevel"/>
    <w:tmpl w:val="001EC5A6"/>
    <w:lvl w:ilvl="0" w:tplc="DF4886BC">
      <w:start w:val="1"/>
      <w:numFmt w:val="decimal"/>
      <w:lvlText w:val="%1."/>
      <w:lvlJc w:val="left"/>
      <w:pPr>
        <w:ind w:left="1440" w:hanging="900"/>
      </w:pPr>
      <w:rPr>
        <w:rFonts w:hint="default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D4580"/>
    <w:multiLevelType w:val="hybridMultilevel"/>
    <w:tmpl w:val="DC6E24F4"/>
    <w:lvl w:ilvl="0" w:tplc="635AF5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9F089D"/>
    <w:multiLevelType w:val="hybridMultilevel"/>
    <w:tmpl w:val="079092FA"/>
    <w:lvl w:ilvl="0" w:tplc="9B7E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1D01B6A"/>
    <w:multiLevelType w:val="hybridMultilevel"/>
    <w:tmpl w:val="B1F0B2EC"/>
    <w:lvl w:ilvl="0" w:tplc="DF4015C6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6">
    <w:nsid w:val="4EF95CDE"/>
    <w:multiLevelType w:val="hybridMultilevel"/>
    <w:tmpl w:val="CDFE2A76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6C457D1"/>
    <w:multiLevelType w:val="hybridMultilevel"/>
    <w:tmpl w:val="874C18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5D153F24"/>
    <w:multiLevelType w:val="hybridMultilevel"/>
    <w:tmpl w:val="AFB41050"/>
    <w:lvl w:ilvl="0" w:tplc="F71EFC82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9">
    <w:nsid w:val="60003912"/>
    <w:multiLevelType w:val="hybridMultilevel"/>
    <w:tmpl w:val="2B6AFE68"/>
    <w:lvl w:ilvl="0" w:tplc="8578DB4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FDB6D13"/>
    <w:multiLevelType w:val="hybridMultilevel"/>
    <w:tmpl w:val="FD3A663A"/>
    <w:lvl w:ilvl="0" w:tplc="A9C4608A">
      <w:start w:val="1"/>
      <w:numFmt w:val="decimal"/>
      <w:lvlText w:val="%1."/>
      <w:lvlJc w:val="left"/>
      <w:pPr>
        <w:ind w:left="1211" w:hanging="360"/>
      </w:pPr>
      <w:rPr>
        <w:rFonts w:hint="default"/>
        <w:b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BC084D"/>
    <w:multiLevelType w:val="hybridMultilevel"/>
    <w:tmpl w:val="068ED172"/>
    <w:lvl w:ilvl="0" w:tplc="3AC8932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11"/>
  </w:num>
  <w:num w:numId="9">
    <w:abstractNumId w:val="0"/>
  </w:num>
  <w:num w:numId="10">
    <w:abstractNumId w:val="6"/>
  </w:num>
  <w:num w:numId="11">
    <w:abstractNumId w:val="1"/>
  </w:num>
  <w:num w:numId="12">
    <w:abstractNumId w:val="10"/>
  </w:num>
  <w:num w:numId="13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37D"/>
    <w:rsid w:val="000005AB"/>
    <w:rsid w:val="00000A28"/>
    <w:rsid w:val="0000240E"/>
    <w:rsid w:val="00003B1E"/>
    <w:rsid w:val="00005F8D"/>
    <w:rsid w:val="00005FBE"/>
    <w:rsid w:val="00006204"/>
    <w:rsid w:val="00006DD5"/>
    <w:rsid w:val="00007B72"/>
    <w:rsid w:val="00011299"/>
    <w:rsid w:val="00016639"/>
    <w:rsid w:val="000171BC"/>
    <w:rsid w:val="00017C03"/>
    <w:rsid w:val="00021D5C"/>
    <w:rsid w:val="000228F6"/>
    <w:rsid w:val="000230CF"/>
    <w:rsid w:val="00027234"/>
    <w:rsid w:val="00034ABE"/>
    <w:rsid w:val="000371FF"/>
    <w:rsid w:val="0004252A"/>
    <w:rsid w:val="000437FA"/>
    <w:rsid w:val="0004435F"/>
    <w:rsid w:val="000448EC"/>
    <w:rsid w:val="00046857"/>
    <w:rsid w:val="0004733B"/>
    <w:rsid w:val="0005078A"/>
    <w:rsid w:val="00050F3F"/>
    <w:rsid w:val="00051722"/>
    <w:rsid w:val="00052290"/>
    <w:rsid w:val="00052C37"/>
    <w:rsid w:val="000545D2"/>
    <w:rsid w:val="00054CAF"/>
    <w:rsid w:val="000556F3"/>
    <w:rsid w:val="00057362"/>
    <w:rsid w:val="00065862"/>
    <w:rsid w:val="00072C2D"/>
    <w:rsid w:val="00073E47"/>
    <w:rsid w:val="000751A1"/>
    <w:rsid w:val="000836F8"/>
    <w:rsid w:val="00083834"/>
    <w:rsid w:val="00083E9E"/>
    <w:rsid w:val="0008540A"/>
    <w:rsid w:val="000875EB"/>
    <w:rsid w:val="000915AD"/>
    <w:rsid w:val="00092356"/>
    <w:rsid w:val="00092C55"/>
    <w:rsid w:val="0009320F"/>
    <w:rsid w:val="00094D87"/>
    <w:rsid w:val="00096936"/>
    <w:rsid w:val="000A05B2"/>
    <w:rsid w:val="000A1050"/>
    <w:rsid w:val="000A562F"/>
    <w:rsid w:val="000B0081"/>
    <w:rsid w:val="000B2CAB"/>
    <w:rsid w:val="000B3793"/>
    <w:rsid w:val="000B3AE1"/>
    <w:rsid w:val="000B6FD0"/>
    <w:rsid w:val="000B7258"/>
    <w:rsid w:val="000B7895"/>
    <w:rsid w:val="000C0BC4"/>
    <w:rsid w:val="000C2EDE"/>
    <w:rsid w:val="000C3E9F"/>
    <w:rsid w:val="000C66EB"/>
    <w:rsid w:val="000D04D2"/>
    <w:rsid w:val="000D05BD"/>
    <w:rsid w:val="000D0A0E"/>
    <w:rsid w:val="000D2DC2"/>
    <w:rsid w:val="000E2BE1"/>
    <w:rsid w:val="000E3006"/>
    <w:rsid w:val="000E3BB5"/>
    <w:rsid w:val="000E5187"/>
    <w:rsid w:val="000E5776"/>
    <w:rsid w:val="000E5B99"/>
    <w:rsid w:val="000E6A69"/>
    <w:rsid w:val="000F044D"/>
    <w:rsid w:val="000F3529"/>
    <w:rsid w:val="000F5254"/>
    <w:rsid w:val="000F6647"/>
    <w:rsid w:val="000F6FCD"/>
    <w:rsid w:val="00100858"/>
    <w:rsid w:val="001051B2"/>
    <w:rsid w:val="00107E8A"/>
    <w:rsid w:val="00110BE9"/>
    <w:rsid w:val="00111A60"/>
    <w:rsid w:val="001170B1"/>
    <w:rsid w:val="00122158"/>
    <w:rsid w:val="001224D2"/>
    <w:rsid w:val="001233BA"/>
    <w:rsid w:val="00125B5D"/>
    <w:rsid w:val="001278E9"/>
    <w:rsid w:val="001328B7"/>
    <w:rsid w:val="00134988"/>
    <w:rsid w:val="00135327"/>
    <w:rsid w:val="00137B67"/>
    <w:rsid w:val="00137FCA"/>
    <w:rsid w:val="0014167D"/>
    <w:rsid w:val="00143E9B"/>
    <w:rsid w:val="0014469B"/>
    <w:rsid w:val="00144ED2"/>
    <w:rsid w:val="00145476"/>
    <w:rsid w:val="00145939"/>
    <w:rsid w:val="00153E2F"/>
    <w:rsid w:val="001557B6"/>
    <w:rsid w:val="00156286"/>
    <w:rsid w:val="0016270E"/>
    <w:rsid w:val="00162A5F"/>
    <w:rsid w:val="00162B52"/>
    <w:rsid w:val="0016384B"/>
    <w:rsid w:val="001645D4"/>
    <w:rsid w:val="00167E2F"/>
    <w:rsid w:val="00167E3D"/>
    <w:rsid w:val="00171766"/>
    <w:rsid w:val="00172CE5"/>
    <w:rsid w:val="00174AAD"/>
    <w:rsid w:val="00175A89"/>
    <w:rsid w:val="0018108F"/>
    <w:rsid w:val="00182935"/>
    <w:rsid w:val="00183EE0"/>
    <w:rsid w:val="001841C8"/>
    <w:rsid w:val="00185060"/>
    <w:rsid w:val="00185349"/>
    <w:rsid w:val="00186F29"/>
    <w:rsid w:val="001871AC"/>
    <w:rsid w:val="00195333"/>
    <w:rsid w:val="0019570A"/>
    <w:rsid w:val="001A143A"/>
    <w:rsid w:val="001A249C"/>
    <w:rsid w:val="001A31B4"/>
    <w:rsid w:val="001A4B34"/>
    <w:rsid w:val="001A4CEB"/>
    <w:rsid w:val="001B2F07"/>
    <w:rsid w:val="001B32D7"/>
    <w:rsid w:val="001B48D9"/>
    <w:rsid w:val="001B52C0"/>
    <w:rsid w:val="001B625C"/>
    <w:rsid w:val="001B7E92"/>
    <w:rsid w:val="001C1A32"/>
    <w:rsid w:val="001C428C"/>
    <w:rsid w:val="001C4F8C"/>
    <w:rsid w:val="001D0B9D"/>
    <w:rsid w:val="001D1191"/>
    <w:rsid w:val="001D2B55"/>
    <w:rsid w:val="001D46CB"/>
    <w:rsid w:val="001D4889"/>
    <w:rsid w:val="001D4B0F"/>
    <w:rsid w:val="001D5F1C"/>
    <w:rsid w:val="001D7FEB"/>
    <w:rsid w:val="001E15DB"/>
    <w:rsid w:val="001E3087"/>
    <w:rsid w:val="001E4CFF"/>
    <w:rsid w:val="001F2C30"/>
    <w:rsid w:val="001F38CE"/>
    <w:rsid w:val="001F6F88"/>
    <w:rsid w:val="00201B97"/>
    <w:rsid w:val="00202E9E"/>
    <w:rsid w:val="00202F74"/>
    <w:rsid w:val="00203306"/>
    <w:rsid w:val="00203383"/>
    <w:rsid w:val="00210F7B"/>
    <w:rsid w:val="00217673"/>
    <w:rsid w:val="00217E87"/>
    <w:rsid w:val="00221914"/>
    <w:rsid w:val="0022220F"/>
    <w:rsid w:val="002235E0"/>
    <w:rsid w:val="00226441"/>
    <w:rsid w:val="00227B36"/>
    <w:rsid w:val="002314BD"/>
    <w:rsid w:val="00232DB4"/>
    <w:rsid w:val="00240C0B"/>
    <w:rsid w:val="00243128"/>
    <w:rsid w:val="00243C2C"/>
    <w:rsid w:val="00243DF7"/>
    <w:rsid w:val="00247F3A"/>
    <w:rsid w:val="002520E7"/>
    <w:rsid w:val="00252FDF"/>
    <w:rsid w:val="002531A2"/>
    <w:rsid w:val="00255B49"/>
    <w:rsid w:val="00255C36"/>
    <w:rsid w:val="002560C4"/>
    <w:rsid w:val="002574E6"/>
    <w:rsid w:val="002627C4"/>
    <w:rsid w:val="00270BC9"/>
    <w:rsid w:val="00271AEB"/>
    <w:rsid w:val="0028068E"/>
    <w:rsid w:val="002812DB"/>
    <w:rsid w:val="00284902"/>
    <w:rsid w:val="002860DC"/>
    <w:rsid w:val="00292C68"/>
    <w:rsid w:val="00294FEA"/>
    <w:rsid w:val="0029594A"/>
    <w:rsid w:val="002976D7"/>
    <w:rsid w:val="002A071D"/>
    <w:rsid w:val="002A547B"/>
    <w:rsid w:val="002A560E"/>
    <w:rsid w:val="002A5A97"/>
    <w:rsid w:val="002A74E1"/>
    <w:rsid w:val="002B0ABD"/>
    <w:rsid w:val="002B21DC"/>
    <w:rsid w:val="002B2D78"/>
    <w:rsid w:val="002B3C1E"/>
    <w:rsid w:val="002B469C"/>
    <w:rsid w:val="002B54C8"/>
    <w:rsid w:val="002B68BA"/>
    <w:rsid w:val="002B7F93"/>
    <w:rsid w:val="002C0AB7"/>
    <w:rsid w:val="002C2646"/>
    <w:rsid w:val="002C31ED"/>
    <w:rsid w:val="002C33CE"/>
    <w:rsid w:val="002C478E"/>
    <w:rsid w:val="002C4C76"/>
    <w:rsid w:val="002C5171"/>
    <w:rsid w:val="002C5C8F"/>
    <w:rsid w:val="002C7025"/>
    <w:rsid w:val="002C7345"/>
    <w:rsid w:val="002D2F25"/>
    <w:rsid w:val="002D4424"/>
    <w:rsid w:val="002D4D23"/>
    <w:rsid w:val="002D625A"/>
    <w:rsid w:val="002E0D05"/>
    <w:rsid w:val="002E40E0"/>
    <w:rsid w:val="002E58C8"/>
    <w:rsid w:val="002E70AE"/>
    <w:rsid w:val="002E792C"/>
    <w:rsid w:val="002E7C6C"/>
    <w:rsid w:val="002F0A7E"/>
    <w:rsid w:val="002F120F"/>
    <w:rsid w:val="002F130E"/>
    <w:rsid w:val="002F49E1"/>
    <w:rsid w:val="0030353A"/>
    <w:rsid w:val="003119F6"/>
    <w:rsid w:val="00313F7D"/>
    <w:rsid w:val="00317542"/>
    <w:rsid w:val="00321D25"/>
    <w:rsid w:val="00322772"/>
    <w:rsid w:val="003236BC"/>
    <w:rsid w:val="00323D29"/>
    <w:rsid w:val="00327918"/>
    <w:rsid w:val="00327C0F"/>
    <w:rsid w:val="00330F47"/>
    <w:rsid w:val="00334F96"/>
    <w:rsid w:val="00335D64"/>
    <w:rsid w:val="00336750"/>
    <w:rsid w:val="003368B2"/>
    <w:rsid w:val="003405C2"/>
    <w:rsid w:val="00341971"/>
    <w:rsid w:val="00344AA5"/>
    <w:rsid w:val="003455BB"/>
    <w:rsid w:val="00347AFB"/>
    <w:rsid w:val="00350AD4"/>
    <w:rsid w:val="00350FC9"/>
    <w:rsid w:val="00352549"/>
    <w:rsid w:val="0035622C"/>
    <w:rsid w:val="00357A64"/>
    <w:rsid w:val="00357C22"/>
    <w:rsid w:val="00363F97"/>
    <w:rsid w:val="003644A8"/>
    <w:rsid w:val="00365216"/>
    <w:rsid w:val="0036570E"/>
    <w:rsid w:val="00365BA9"/>
    <w:rsid w:val="003668C8"/>
    <w:rsid w:val="0036698A"/>
    <w:rsid w:val="00370B6A"/>
    <w:rsid w:val="00371C65"/>
    <w:rsid w:val="003725DC"/>
    <w:rsid w:val="00372A17"/>
    <w:rsid w:val="00373CA0"/>
    <w:rsid w:val="00374405"/>
    <w:rsid w:val="003812BE"/>
    <w:rsid w:val="00381449"/>
    <w:rsid w:val="00383EA4"/>
    <w:rsid w:val="00385847"/>
    <w:rsid w:val="003875BF"/>
    <w:rsid w:val="003906DD"/>
    <w:rsid w:val="00391119"/>
    <w:rsid w:val="0039253E"/>
    <w:rsid w:val="00392D08"/>
    <w:rsid w:val="00393E9E"/>
    <w:rsid w:val="00394138"/>
    <w:rsid w:val="003944F1"/>
    <w:rsid w:val="00395705"/>
    <w:rsid w:val="003A31D7"/>
    <w:rsid w:val="003A4842"/>
    <w:rsid w:val="003A4FB4"/>
    <w:rsid w:val="003A6824"/>
    <w:rsid w:val="003B35F3"/>
    <w:rsid w:val="003B6D72"/>
    <w:rsid w:val="003B700D"/>
    <w:rsid w:val="003C3E3E"/>
    <w:rsid w:val="003C5BBF"/>
    <w:rsid w:val="003C6186"/>
    <w:rsid w:val="003C6B0F"/>
    <w:rsid w:val="003D6290"/>
    <w:rsid w:val="003E118D"/>
    <w:rsid w:val="003E149B"/>
    <w:rsid w:val="003E315B"/>
    <w:rsid w:val="003E589F"/>
    <w:rsid w:val="003E78B4"/>
    <w:rsid w:val="003F0630"/>
    <w:rsid w:val="003F0AB7"/>
    <w:rsid w:val="003F1D03"/>
    <w:rsid w:val="00402E72"/>
    <w:rsid w:val="004047D6"/>
    <w:rsid w:val="00405AB8"/>
    <w:rsid w:val="00405BAE"/>
    <w:rsid w:val="00406A65"/>
    <w:rsid w:val="004075D9"/>
    <w:rsid w:val="004079AA"/>
    <w:rsid w:val="00410566"/>
    <w:rsid w:val="004139FD"/>
    <w:rsid w:val="00417EEC"/>
    <w:rsid w:val="00423952"/>
    <w:rsid w:val="00427433"/>
    <w:rsid w:val="004302BF"/>
    <w:rsid w:val="00430926"/>
    <w:rsid w:val="00433DA7"/>
    <w:rsid w:val="00434345"/>
    <w:rsid w:val="00435B11"/>
    <w:rsid w:val="00445BE6"/>
    <w:rsid w:val="00451274"/>
    <w:rsid w:val="00455ACE"/>
    <w:rsid w:val="0046271F"/>
    <w:rsid w:val="004633D5"/>
    <w:rsid w:val="00470AA1"/>
    <w:rsid w:val="00472654"/>
    <w:rsid w:val="00472D82"/>
    <w:rsid w:val="00474588"/>
    <w:rsid w:val="00474941"/>
    <w:rsid w:val="00475D28"/>
    <w:rsid w:val="00476E6D"/>
    <w:rsid w:val="00477014"/>
    <w:rsid w:val="00484E61"/>
    <w:rsid w:val="00487FAF"/>
    <w:rsid w:val="00490F83"/>
    <w:rsid w:val="004920DD"/>
    <w:rsid w:val="00492CDB"/>
    <w:rsid w:val="00494B26"/>
    <w:rsid w:val="00495443"/>
    <w:rsid w:val="004957C7"/>
    <w:rsid w:val="004962EB"/>
    <w:rsid w:val="004A1197"/>
    <w:rsid w:val="004A2B0C"/>
    <w:rsid w:val="004A697E"/>
    <w:rsid w:val="004A6989"/>
    <w:rsid w:val="004A6FCA"/>
    <w:rsid w:val="004A7363"/>
    <w:rsid w:val="004B113F"/>
    <w:rsid w:val="004B3507"/>
    <w:rsid w:val="004B6622"/>
    <w:rsid w:val="004C156F"/>
    <w:rsid w:val="004C249B"/>
    <w:rsid w:val="004C28BF"/>
    <w:rsid w:val="004C3842"/>
    <w:rsid w:val="004C42EF"/>
    <w:rsid w:val="004C53E0"/>
    <w:rsid w:val="004C5471"/>
    <w:rsid w:val="004C5612"/>
    <w:rsid w:val="004D2381"/>
    <w:rsid w:val="004D5CA3"/>
    <w:rsid w:val="004D6923"/>
    <w:rsid w:val="004D7DAC"/>
    <w:rsid w:val="004E104A"/>
    <w:rsid w:val="004E36ED"/>
    <w:rsid w:val="004E5173"/>
    <w:rsid w:val="004F0D02"/>
    <w:rsid w:val="004F2838"/>
    <w:rsid w:val="004F30A4"/>
    <w:rsid w:val="004F4B6C"/>
    <w:rsid w:val="00503160"/>
    <w:rsid w:val="00504B3B"/>
    <w:rsid w:val="00510B46"/>
    <w:rsid w:val="00512906"/>
    <w:rsid w:val="005141E6"/>
    <w:rsid w:val="005142E0"/>
    <w:rsid w:val="00516834"/>
    <w:rsid w:val="00520B9C"/>
    <w:rsid w:val="005227DF"/>
    <w:rsid w:val="005240C3"/>
    <w:rsid w:val="005250B5"/>
    <w:rsid w:val="005324A8"/>
    <w:rsid w:val="0053625D"/>
    <w:rsid w:val="00536349"/>
    <w:rsid w:val="0053760B"/>
    <w:rsid w:val="00540490"/>
    <w:rsid w:val="00542898"/>
    <w:rsid w:val="005447B5"/>
    <w:rsid w:val="0054768D"/>
    <w:rsid w:val="005500B6"/>
    <w:rsid w:val="005557D0"/>
    <w:rsid w:val="005572D7"/>
    <w:rsid w:val="00560674"/>
    <w:rsid w:val="00560AF2"/>
    <w:rsid w:val="00566364"/>
    <w:rsid w:val="00566F9D"/>
    <w:rsid w:val="00567477"/>
    <w:rsid w:val="00574612"/>
    <w:rsid w:val="0057686A"/>
    <w:rsid w:val="0057686F"/>
    <w:rsid w:val="005828EA"/>
    <w:rsid w:val="005846A3"/>
    <w:rsid w:val="00584E50"/>
    <w:rsid w:val="005877D1"/>
    <w:rsid w:val="00590F0B"/>
    <w:rsid w:val="00590F14"/>
    <w:rsid w:val="00593A86"/>
    <w:rsid w:val="005955D4"/>
    <w:rsid w:val="0059626A"/>
    <w:rsid w:val="005A14E5"/>
    <w:rsid w:val="005A2619"/>
    <w:rsid w:val="005A3BCD"/>
    <w:rsid w:val="005A6E3E"/>
    <w:rsid w:val="005B04F4"/>
    <w:rsid w:val="005B1CAA"/>
    <w:rsid w:val="005B2E2E"/>
    <w:rsid w:val="005B4EBD"/>
    <w:rsid w:val="005B5F5E"/>
    <w:rsid w:val="005B70A9"/>
    <w:rsid w:val="005C1707"/>
    <w:rsid w:val="005C1D9D"/>
    <w:rsid w:val="005C5093"/>
    <w:rsid w:val="005D194D"/>
    <w:rsid w:val="005D4076"/>
    <w:rsid w:val="005D4610"/>
    <w:rsid w:val="005D5DD3"/>
    <w:rsid w:val="005E1C4A"/>
    <w:rsid w:val="005E6637"/>
    <w:rsid w:val="005E7181"/>
    <w:rsid w:val="005F0186"/>
    <w:rsid w:val="005F1FDD"/>
    <w:rsid w:val="005F44D5"/>
    <w:rsid w:val="0060286A"/>
    <w:rsid w:val="00603C04"/>
    <w:rsid w:val="006047B9"/>
    <w:rsid w:val="00605754"/>
    <w:rsid w:val="00607569"/>
    <w:rsid w:val="0061175F"/>
    <w:rsid w:val="00612376"/>
    <w:rsid w:val="00614B3D"/>
    <w:rsid w:val="00616C03"/>
    <w:rsid w:val="006206D3"/>
    <w:rsid w:val="00621221"/>
    <w:rsid w:val="0062123A"/>
    <w:rsid w:val="00621A08"/>
    <w:rsid w:val="0062299F"/>
    <w:rsid w:val="00622D22"/>
    <w:rsid w:val="006239EB"/>
    <w:rsid w:val="0062445D"/>
    <w:rsid w:val="00624AEB"/>
    <w:rsid w:val="00625997"/>
    <w:rsid w:val="00625DD7"/>
    <w:rsid w:val="00626A90"/>
    <w:rsid w:val="00626C5F"/>
    <w:rsid w:val="006343D2"/>
    <w:rsid w:val="00640061"/>
    <w:rsid w:val="00640836"/>
    <w:rsid w:val="0064172A"/>
    <w:rsid w:val="00645945"/>
    <w:rsid w:val="00646B23"/>
    <w:rsid w:val="00650D8B"/>
    <w:rsid w:val="00651B07"/>
    <w:rsid w:val="006524DA"/>
    <w:rsid w:val="00653DEA"/>
    <w:rsid w:val="0065742A"/>
    <w:rsid w:val="00662802"/>
    <w:rsid w:val="00670C74"/>
    <w:rsid w:val="00670EBA"/>
    <w:rsid w:val="00673823"/>
    <w:rsid w:val="00674B72"/>
    <w:rsid w:val="00675C83"/>
    <w:rsid w:val="00676EBB"/>
    <w:rsid w:val="006772FD"/>
    <w:rsid w:val="00681D69"/>
    <w:rsid w:val="0068318B"/>
    <w:rsid w:val="00687DA1"/>
    <w:rsid w:val="0069098F"/>
    <w:rsid w:val="00690CE4"/>
    <w:rsid w:val="00690D31"/>
    <w:rsid w:val="00694DDC"/>
    <w:rsid w:val="0069726B"/>
    <w:rsid w:val="006A0AC9"/>
    <w:rsid w:val="006A143E"/>
    <w:rsid w:val="006A3081"/>
    <w:rsid w:val="006A3CAC"/>
    <w:rsid w:val="006A499B"/>
    <w:rsid w:val="006A4C53"/>
    <w:rsid w:val="006A55FC"/>
    <w:rsid w:val="006A6E5A"/>
    <w:rsid w:val="006A72E3"/>
    <w:rsid w:val="006A7AF7"/>
    <w:rsid w:val="006A7C82"/>
    <w:rsid w:val="006B1A36"/>
    <w:rsid w:val="006B2BBE"/>
    <w:rsid w:val="006B2F62"/>
    <w:rsid w:val="006B54A2"/>
    <w:rsid w:val="006B6743"/>
    <w:rsid w:val="006C5959"/>
    <w:rsid w:val="006C70D3"/>
    <w:rsid w:val="006C7DED"/>
    <w:rsid w:val="006C7F4C"/>
    <w:rsid w:val="006D263A"/>
    <w:rsid w:val="006D42B4"/>
    <w:rsid w:val="006D4ADC"/>
    <w:rsid w:val="006E341E"/>
    <w:rsid w:val="006F440E"/>
    <w:rsid w:val="00700A85"/>
    <w:rsid w:val="007053BE"/>
    <w:rsid w:val="007117A9"/>
    <w:rsid w:val="00711D0F"/>
    <w:rsid w:val="00713C3B"/>
    <w:rsid w:val="00716F8C"/>
    <w:rsid w:val="0071789B"/>
    <w:rsid w:val="00722B31"/>
    <w:rsid w:val="007306D5"/>
    <w:rsid w:val="007326E4"/>
    <w:rsid w:val="007327B0"/>
    <w:rsid w:val="0073383F"/>
    <w:rsid w:val="00736819"/>
    <w:rsid w:val="00737671"/>
    <w:rsid w:val="00742809"/>
    <w:rsid w:val="00746BF6"/>
    <w:rsid w:val="007521AB"/>
    <w:rsid w:val="00753175"/>
    <w:rsid w:val="00753C77"/>
    <w:rsid w:val="00753CC4"/>
    <w:rsid w:val="00753E49"/>
    <w:rsid w:val="007564F8"/>
    <w:rsid w:val="00760F33"/>
    <w:rsid w:val="007716AC"/>
    <w:rsid w:val="00771DE4"/>
    <w:rsid w:val="007734BC"/>
    <w:rsid w:val="00780113"/>
    <w:rsid w:val="0078326C"/>
    <w:rsid w:val="00787BA0"/>
    <w:rsid w:val="007910AE"/>
    <w:rsid w:val="00792D9D"/>
    <w:rsid w:val="007A232C"/>
    <w:rsid w:val="007A240A"/>
    <w:rsid w:val="007A3C3A"/>
    <w:rsid w:val="007A4797"/>
    <w:rsid w:val="007A4F06"/>
    <w:rsid w:val="007A6D1C"/>
    <w:rsid w:val="007A71E8"/>
    <w:rsid w:val="007B073A"/>
    <w:rsid w:val="007B0DDB"/>
    <w:rsid w:val="007B39FA"/>
    <w:rsid w:val="007B7997"/>
    <w:rsid w:val="007C4A9C"/>
    <w:rsid w:val="007C66E8"/>
    <w:rsid w:val="007C7D2C"/>
    <w:rsid w:val="007D0C6F"/>
    <w:rsid w:val="007D1521"/>
    <w:rsid w:val="007D2A39"/>
    <w:rsid w:val="007D6DB6"/>
    <w:rsid w:val="007D7F22"/>
    <w:rsid w:val="007E5F9E"/>
    <w:rsid w:val="007E6EC5"/>
    <w:rsid w:val="007F63E9"/>
    <w:rsid w:val="00800402"/>
    <w:rsid w:val="00807F90"/>
    <w:rsid w:val="008127EF"/>
    <w:rsid w:val="008234DD"/>
    <w:rsid w:val="0083020A"/>
    <w:rsid w:val="00831285"/>
    <w:rsid w:val="00832C98"/>
    <w:rsid w:val="00834FF9"/>
    <w:rsid w:val="00835140"/>
    <w:rsid w:val="008360E3"/>
    <w:rsid w:val="0083626C"/>
    <w:rsid w:val="00842103"/>
    <w:rsid w:val="008478D9"/>
    <w:rsid w:val="00847D24"/>
    <w:rsid w:val="00850E67"/>
    <w:rsid w:val="00852074"/>
    <w:rsid w:val="00852B88"/>
    <w:rsid w:val="008559A0"/>
    <w:rsid w:val="00865E69"/>
    <w:rsid w:val="00866029"/>
    <w:rsid w:val="00870238"/>
    <w:rsid w:val="00873AEC"/>
    <w:rsid w:val="00881315"/>
    <w:rsid w:val="008818A9"/>
    <w:rsid w:val="0088400C"/>
    <w:rsid w:val="008856EA"/>
    <w:rsid w:val="008904A2"/>
    <w:rsid w:val="008A6DBF"/>
    <w:rsid w:val="008B00BD"/>
    <w:rsid w:val="008B7F67"/>
    <w:rsid w:val="008C0576"/>
    <w:rsid w:val="008C53AB"/>
    <w:rsid w:val="008C7838"/>
    <w:rsid w:val="008D5D2D"/>
    <w:rsid w:val="008D5FE9"/>
    <w:rsid w:val="008D77E0"/>
    <w:rsid w:val="008E1939"/>
    <w:rsid w:val="008E5B1F"/>
    <w:rsid w:val="008E68CC"/>
    <w:rsid w:val="008E7CE8"/>
    <w:rsid w:val="008F342D"/>
    <w:rsid w:val="008F3B8E"/>
    <w:rsid w:val="0090124A"/>
    <w:rsid w:val="00901F59"/>
    <w:rsid w:val="009132FF"/>
    <w:rsid w:val="00914509"/>
    <w:rsid w:val="00915692"/>
    <w:rsid w:val="00915EA6"/>
    <w:rsid w:val="009202D7"/>
    <w:rsid w:val="00921C53"/>
    <w:rsid w:val="00923906"/>
    <w:rsid w:val="00926524"/>
    <w:rsid w:val="00926734"/>
    <w:rsid w:val="009301D9"/>
    <w:rsid w:val="00931F2F"/>
    <w:rsid w:val="009348C1"/>
    <w:rsid w:val="00937DDC"/>
    <w:rsid w:val="00941284"/>
    <w:rsid w:val="00941796"/>
    <w:rsid w:val="00946C2F"/>
    <w:rsid w:val="0095013B"/>
    <w:rsid w:val="00950CE3"/>
    <w:rsid w:val="009550B1"/>
    <w:rsid w:val="00955126"/>
    <w:rsid w:val="0095735C"/>
    <w:rsid w:val="00957A1B"/>
    <w:rsid w:val="00960611"/>
    <w:rsid w:val="00965FC9"/>
    <w:rsid w:val="009722D6"/>
    <w:rsid w:val="009829DE"/>
    <w:rsid w:val="009841B7"/>
    <w:rsid w:val="009856BB"/>
    <w:rsid w:val="00990EE1"/>
    <w:rsid w:val="00991767"/>
    <w:rsid w:val="009950D4"/>
    <w:rsid w:val="00996972"/>
    <w:rsid w:val="009A1C98"/>
    <w:rsid w:val="009A4721"/>
    <w:rsid w:val="009B4C13"/>
    <w:rsid w:val="009B61C9"/>
    <w:rsid w:val="009C1626"/>
    <w:rsid w:val="009C1772"/>
    <w:rsid w:val="009C50E3"/>
    <w:rsid w:val="009C5EFF"/>
    <w:rsid w:val="009D1D0C"/>
    <w:rsid w:val="009D68C0"/>
    <w:rsid w:val="009E1035"/>
    <w:rsid w:val="009E1547"/>
    <w:rsid w:val="009E1900"/>
    <w:rsid w:val="009E3C23"/>
    <w:rsid w:val="009E65AF"/>
    <w:rsid w:val="009E691C"/>
    <w:rsid w:val="009E6F6D"/>
    <w:rsid w:val="009F47CE"/>
    <w:rsid w:val="009F4E96"/>
    <w:rsid w:val="009F5B46"/>
    <w:rsid w:val="009F5B62"/>
    <w:rsid w:val="009F6C37"/>
    <w:rsid w:val="009F6DC3"/>
    <w:rsid w:val="009F7B12"/>
    <w:rsid w:val="00A0018B"/>
    <w:rsid w:val="00A00B31"/>
    <w:rsid w:val="00A06766"/>
    <w:rsid w:val="00A14CE1"/>
    <w:rsid w:val="00A15B4B"/>
    <w:rsid w:val="00A17C0A"/>
    <w:rsid w:val="00A201E5"/>
    <w:rsid w:val="00A25A57"/>
    <w:rsid w:val="00A25F5C"/>
    <w:rsid w:val="00A26BCC"/>
    <w:rsid w:val="00A30448"/>
    <w:rsid w:val="00A30784"/>
    <w:rsid w:val="00A30E4C"/>
    <w:rsid w:val="00A349ED"/>
    <w:rsid w:val="00A35A82"/>
    <w:rsid w:val="00A40126"/>
    <w:rsid w:val="00A405B9"/>
    <w:rsid w:val="00A41295"/>
    <w:rsid w:val="00A42B50"/>
    <w:rsid w:val="00A43598"/>
    <w:rsid w:val="00A4689C"/>
    <w:rsid w:val="00A471AC"/>
    <w:rsid w:val="00A5210A"/>
    <w:rsid w:val="00A61532"/>
    <w:rsid w:val="00A64017"/>
    <w:rsid w:val="00A65957"/>
    <w:rsid w:val="00A6632A"/>
    <w:rsid w:val="00A66A6B"/>
    <w:rsid w:val="00A741EF"/>
    <w:rsid w:val="00A755CC"/>
    <w:rsid w:val="00A82801"/>
    <w:rsid w:val="00A927C3"/>
    <w:rsid w:val="00A93D18"/>
    <w:rsid w:val="00A96500"/>
    <w:rsid w:val="00A967C6"/>
    <w:rsid w:val="00AB0B39"/>
    <w:rsid w:val="00AB49B3"/>
    <w:rsid w:val="00AB5710"/>
    <w:rsid w:val="00AC24A7"/>
    <w:rsid w:val="00AD3556"/>
    <w:rsid w:val="00AD4182"/>
    <w:rsid w:val="00AD4373"/>
    <w:rsid w:val="00AE0255"/>
    <w:rsid w:val="00AE2671"/>
    <w:rsid w:val="00AE541F"/>
    <w:rsid w:val="00AE6968"/>
    <w:rsid w:val="00AE793A"/>
    <w:rsid w:val="00AF0A3B"/>
    <w:rsid w:val="00AF3FC5"/>
    <w:rsid w:val="00B10853"/>
    <w:rsid w:val="00B11578"/>
    <w:rsid w:val="00B13022"/>
    <w:rsid w:val="00B135EB"/>
    <w:rsid w:val="00B175E3"/>
    <w:rsid w:val="00B251AE"/>
    <w:rsid w:val="00B26D20"/>
    <w:rsid w:val="00B27324"/>
    <w:rsid w:val="00B33BE8"/>
    <w:rsid w:val="00B35FB5"/>
    <w:rsid w:val="00B37B71"/>
    <w:rsid w:val="00B37E1B"/>
    <w:rsid w:val="00B405F9"/>
    <w:rsid w:val="00B424ED"/>
    <w:rsid w:val="00B42DCD"/>
    <w:rsid w:val="00B46906"/>
    <w:rsid w:val="00B517F4"/>
    <w:rsid w:val="00B52635"/>
    <w:rsid w:val="00B552EA"/>
    <w:rsid w:val="00B57786"/>
    <w:rsid w:val="00B601DC"/>
    <w:rsid w:val="00B64E0B"/>
    <w:rsid w:val="00B70A30"/>
    <w:rsid w:val="00B80730"/>
    <w:rsid w:val="00B8277C"/>
    <w:rsid w:val="00B83552"/>
    <w:rsid w:val="00B84487"/>
    <w:rsid w:val="00B85A80"/>
    <w:rsid w:val="00B861E3"/>
    <w:rsid w:val="00B8676C"/>
    <w:rsid w:val="00B87189"/>
    <w:rsid w:val="00B93710"/>
    <w:rsid w:val="00B939DB"/>
    <w:rsid w:val="00B93B44"/>
    <w:rsid w:val="00B94D91"/>
    <w:rsid w:val="00B96F57"/>
    <w:rsid w:val="00B97D3B"/>
    <w:rsid w:val="00BA03A4"/>
    <w:rsid w:val="00BA6038"/>
    <w:rsid w:val="00BA776C"/>
    <w:rsid w:val="00BA7ACE"/>
    <w:rsid w:val="00BB06D0"/>
    <w:rsid w:val="00BB1A47"/>
    <w:rsid w:val="00BB1FA5"/>
    <w:rsid w:val="00BB212C"/>
    <w:rsid w:val="00BB3057"/>
    <w:rsid w:val="00BB4A77"/>
    <w:rsid w:val="00BB4E1E"/>
    <w:rsid w:val="00BB6C71"/>
    <w:rsid w:val="00BC0C3C"/>
    <w:rsid w:val="00BC3224"/>
    <w:rsid w:val="00BC40B8"/>
    <w:rsid w:val="00BC4B67"/>
    <w:rsid w:val="00BC52C6"/>
    <w:rsid w:val="00BC5ADD"/>
    <w:rsid w:val="00BD02EB"/>
    <w:rsid w:val="00BD1572"/>
    <w:rsid w:val="00BD4BA8"/>
    <w:rsid w:val="00BD790B"/>
    <w:rsid w:val="00BD7E8F"/>
    <w:rsid w:val="00BE3009"/>
    <w:rsid w:val="00BE7D87"/>
    <w:rsid w:val="00BF16F1"/>
    <w:rsid w:val="00BF6BF5"/>
    <w:rsid w:val="00C0420F"/>
    <w:rsid w:val="00C05698"/>
    <w:rsid w:val="00C058E3"/>
    <w:rsid w:val="00C06CB1"/>
    <w:rsid w:val="00C11326"/>
    <w:rsid w:val="00C14047"/>
    <w:rsid w:val="00C1715D"/>
    <w:rsid w:val="00C21416"/>
    <w:rsid w:val="00C220F4"/>
    <w:rsid w:val="00C2361B"/>
    <w:rsid w:val="00C30DF6"/>
    <w:rsid w:val="00C31C57"/>
    <w:rsid w:val="00C36AD9"/>
    <w:rsid w:val="00C36D2B"/>
    <w:rsid w:val="00C372E7"/>
    <w:rsid w:val="00C405E6"/>
    <w:rsid w:val="00C44BA9"/>
    <w:rsid w:val="00C45A2F"/>
    <w:rsid w:val="00C5335F"/>
    <w:rsid w:val="00C544F3"/>
    <w:rsid w:val="00C619D4"/>
    <w:rsid w:val="00C67C4B"/>
    <w:rsid w:val="00C7133E"/>
    <w:rsid w:val="00C72FEC"/>
    <w:rsid w:val="00C73238"/>
    <w:rsid w:val="00C73D9F"/>
    <w:rsid w:val="00C80E8C"/>
    <w:rsid w:val="00C81DE9"/>
    <w:rsid w:val="00C82774"/>
    <w:rsid w:val="00C83D07"/>
    <w:rsid w:val="00C84C96"/>
    <w:rsid w:val="00C85289"/>
    <w:rsid w:val="00C90182"/>
    <w:rsid w:val="00C9041D"/>
    <w:rsid w:val="00C92904"/>
    <w:rsid w:val="00C94CBE"/>
    <w:rsid w:val="00C97959"/>
    <w:rsid w:val="00CA2593"/>
    <w:rsid w:val="00CA2F93"/>
    <w:rsid w:val="00CB3935"/>
    <w:rsid w:val="00CB53F0"/>
    <w:rsid w:val="00CB547E"/>
    <w:rsid w:val="00CC2BA0"/>
    <w:rsid w:val="00CC53EE"/>
    <w:rsid w:val="00CC6B99"/>
    <w:rsid w:val="00CC72C2"/>
    <w:rsid w:val="00CD0F30"/>
    <w:rsid w:val="00CD106F"/>
    <w:rsid w:val="00CD166F"/>
    <w:rsid w:val="00CD648E"/>
    <w:rsid w:val="00CE23B9"/>
    <w:rsid w:val="00CE2ACC"/>
    <w:rsid w:val="00CE3400"/>
    <w:rsid w:val="00CE3A06"/>
    <w:rsid w:val="00CF4CE0"/>
    <w:rsid w:val="00CF5AF5"/>
    <w:rsid w:val="00D0473D"/>
    <w:rsid w:val="00D05E77"/>
    <w:rsid w:val="00D064D4"/>
    <w:rsid w:val="00D074F5"/>
    <w:rsid w:val="00D11A43"/>
    <w:rsid w:val="00D144ED"/>
    <w:rsid w:val="00D14911"/>
    <w:rsid w:val="00D15BE5"/>
    <w:rsid w:val="00D169D6"/>
    <w:rsid w:val="00D21753"/>
    <w:rsid w:val="00D21F07"/>
    <w:rsid w:val="00D228B7"/>
    <w:rsid w:val="00D23631"/>
    <w:rsid w:val="00D27207"/>
    <w:rsid w:val="00D27510"/>
    <w:rsid w:val="00D34078"/>
    <w:rsid w:val="00D35350"/>
    <w:rsid w:val="00D35F4D"/>
    <w:rsid w:val="00D36CB4"/>
    <w:rsid w:val="00D41CF8"/>
    <w:rsid w:val="00D42A81"/>
    <w:rsid w:val="00D42C00"/>
    <w:rsid w:val="00D47D8D"/>
    <w:rsid w:val="00D5075D"/>
    <w:rsid w:val="00D57DDE"/>
    <w:rsid w:val="00D612C4"/>
    <w:rsid w:val="00D63727"/>
    <w:rsid w:val="00D66F74"/>
    <w:rsid w:val="00D70B76"/>
    <w:rsid w:val="00D75B13"/>
    <w:rsid w:val="00D828A7"/>
    <w:rsid w:val="00D94DA8"/>
    <w:rsid w:val="00D9625B"/>
    <w:rsid w:val="00D9665E"/>
    <w:rsid w:val="00DA0E90"/>
    <w:rsid w:val="00DA18E8"/>
    <w:rsid w:val="00DA5B28"/>
    <w:rsid w:val="00DA65F3"/>
    <w:rsid w:val="00DB2AB4"/>
    <w:rsid w:val="00DF0EE4"/>
    <w:rsid w:val="00DF24CA"/>
    <w:rsid w:val="00DF35B2"/>
    <w:rsid w:val="00DF3A53"/>
    <w:rsid w:val="00DF66AC"/>
    <w:rsid w:val="00E00F9F"/>
    <w:rsid w:val="00E01A92"/>
    <w:rsid w:val="00E02105"/>
    <w:rsid w:val="00E04DF6"/>
    <w:rsid w:val="00E10F30"/>
    <w:rsid w:val="00E12204"/>
    <w:rsid w:val="00E12DC3"/>
    <w:rsid w:val="00E15646"/>
    <w:rsid w:val="00E2258E"/>
    <w:rsid w:val="00E2429D"/>
    <w:rsid w:val="00E24C99"/>
    <w:rsid w:val="00E27810"/>
    <w:rsid w:val="00E27913"/>
    <w:rsid w:val="00E30A2A"/>
    <w:rsid w:val="00E318EA"/>
    <w:rsid w:val="00E37158"/>
    <w:rsid w:val="00E40866"/>
    <w:rsid w:val="00E43EBD"/>
    <w:rsid w:val="00E47E9B"/>
    <w:rsid w:val="00E5011D"/>
    <w:rsid w:val="00E53FBE"/>
    <w:rsid w:val="00E57693"/>
    <w:rsid w:val="00E672C4"/>
    <w:rsid w:val="00E67466"/>
    <w:rsid w:val="00E675F4"/>
    <w:rsid w:val="00E70B33"/>
    <w:rsid w:val="00E74906"/>
    <w:rsid w:val="00E753A8"/>
    <w:rsid w:val="00E80E9F"/>
    <w:rsid w:val="00E81E6F"/>
    <w:rsid w:val="00E82A61"/>
    <w:rsid w:val="00E85945"/>
    <w:rsid w:val="00E8746B"/>
    <w:rsid w:val="00E87EEF"/>
    <w:rsid w:val="00E9285B"/>
    <w:rsid w:val="00E93F73"/>
    <w:rsid w:val="00E9530F"/>
    <w:rsid w:val="00E97109"/>
    <w:rsid w:val="00EA372A"/>
    <w:rsid w:val="00EA437A"/>
    <w:rsid w:val="00EA74E6"/>
    <w:rsid w:val="00EA7DF5"/>
    <w:rsid w:val="00EB2109"/>
    <w:rsid w:val="00EB493F"/>
    <w:rsid w:val="00EC00AF"/>
    <w:rsid w:val="00EC2A5F"/>
    <w:rsid w:val="00EC3A5D"/>
    <w:rsid w:val="00EC48DB"/>
    <w:rsid w:val="00EC4BE3"/>
    <w:rsid w:val="00EC5390"/>
    <w:rsid w:val="00EC59F3"/>
    <w:rsid w:val="00EC70C6"/>
    <w:rsid w:val="00EC75DE"/>
    <w:rsid w:val="00ED1083"/>
    <w:rsid w:val="00ED3ABE"/>
    <w:rsid w:val="00ED44C6"/>
    <w:rsid w:val="00EE0ACB"/>
    <w:rsid w:val="00EE1AB6"/>
    <w:rsid w:val="00EE5DB2"/>
    <w:rsid w:val="00EE6380"/>
    <w:rsid w:val="00EF075C"/>
    <w:rsid w:val="00EF5F0A"/>
    <w:rsid w:val="00EF751B"/>
    <w:rsid w:val="00F03A44"/>
    <w:rsid w:val="00F04A89"/>
    <w:rsid w:val="00F05EC6"/>
    <w:rsid w:val="00F07715"/>
    <w:rsid w:val="00F1308E"/>
    <w:rsid w:val="00F166D2"/>
    <w:rsid w:val="00F16C9D"/>
    <w:rsid w:val="00F20209"/>
    <w:rsid w:val="00F230C1"/>
    <w:rsid w:val="00F2436F"/>
    <w:rsid w:val="00F306CB"/>
    <w:rsid w:val="00F31B8D"/>
    <w:rsid w:val="00F40993"/>
    <w:rsid w:val="00F42E12"/>
    <w:rsid w:val="00F45BD1"/>
    <w:rsid w:val="00F45C40"/>
    <w:rsid w:val="00F470AE"/>
    <w:rsid w:val="00F479BF"/>
    <w:rsid w:val="00F47B94"/>
    <w:rsid w:val="00F54353"/>
    <w:rsid w:val="00F55105"/>
    <w:rsid w:val="00F56C24"/>
    <w:rsid w:val="00F56EC6"/>
    <w:rsid w:val="00F627D3"/>
    <w:rsid w:val="00F733D6"/>
    <w:rsid w:val="00F84C09"/>
    <w:rsid w:val="00F84E05"/>
    <w:rsid w:val="00F84E38"/>
    <w:rsid w:val="00F85C71"/>
    <w:rsid w:val="00F87AEF"/>
    <w:rsid w:val="00F903E5"/>
    <w:rsid w:val="00F916FB"/>
    <w:rsid w:val="00F92F2D"/>
    <w:rsid w:val="00F94FA8"/>
    <w:rsid w:val="00F975B0"/>
    <w:rsid w:val="00FA2024"/>
    <w:rsid w:val="00FA5A4C"/>
    <w:rsid w:val="00FA6A8C"/>
    <w:rsid w:val="00FA6FA6"/>
    <w:rsid w:val="00FB1BAB"/>
    <w:rsid w:val="00FB5A5A"/>
    <w:rsid w:val="00FB61C8"/>
    <w:rsid w:val="00FC01C9"/>
    <w:rsid w:val="00FC0784"/>
    <w:rsid w:val="00FC273A"/>
    <w:rsid w:val="00FC2FB2"/>
    <w:rsid w:val="00FC3B54"/>
    <w:rsid w:val="00FC4001"/>
    <w:rsid w:val="00FC56DE"/>
    <w:rsid w:val="00FC5EC7"/>
    <w:rsid w:val="00FC69F5"/>
    <w:rsid w:val="00FD242C"/>
    <w:rsid w:val="00FD2AA1"/>
    <w:rsid w:val="00FE22AC"/>
    <w:rsid w:val="00FE273A"/>
    <w:rsid w:val="00FE3E51"/>
    <w:rsid w:val="00FE3F0B"/>
    <w:rsid w:val="00FE75F9"/>
    <w:rsid w:val="00FF32EE"/>
    <w:rsid w:val="00FF42BF"/>
    <w:rsid w:val="00FF4D41"/>
    <w:rsid w:val="00FF5136"/>
    <w:rsid w:val="00FF7F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D962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  <w:style w:type="paragraph" w:customStyle="1" w:styleId="ac">
    <w:name w:val="Знак Знак Знак Знак"/>
    <w:basedOn w:val="a"/>
    <w:rsid w:val="002B2D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327B0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7327B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7B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9625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FE0F8-4AA3-41FB-8E70-C67C7669F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2019-10-28T09:25:00Z</cp:lastPrinted>
  <dcterms:created xsi:type="dcterms:W3CDTF">2019-12-23T14:11:00Z</dcterms:created>
  <dcterms:modified xsi:type="dcterms:W3CDTF">2019-12-23T14:11:00Z</dcterms:modified>
</cp:coreProperties>
</file>